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9AEDEA" w14:textId="57728E0D" w:rsidR="00EC3FB5" w:rsidRPr="00EC3FB5" w:rsidRDefault="00EC3FB5" w:rsidP="00FA171A">
      <w:pPr>
        <w:spacing w:before="1200" w:after="200" w:line="240" w:lineRule="auto"/>
        <w:jc w:val="center"/>
        <w:rPr>
          <w:rFonts w:ascii="Times New Roman" w:hAnsi="Times New Roman" w:cs="Times New Roman"/>
          <w:b/>
          <w:sz w:val="36"/>
          <w:szCs w:val="36"/>
          <w:lang w:val="uz-Cyrl-UZ"/>
        </w:rPr>
      </w:pPr>
      <w:bookmarkStart w:id="0" w:name="_Hlk196249599"/>
      <w:r w:rsidRPr="0009060D">
        <w:rPr>
          <w:rFonts w:ascii="Times New Roman" w:hAnsi="Times New Roman" w:cs="Times New Roman"/>
          <w:b/>
          <w:bCs/>
          <w:color w:val="000000" w:themeColor="text1"/>
          <w:sz w:val="36"/>
          <w:szCs w:val="36"/>
          <w:lang w:val="en-US"/>
        </w:rPr>
        <w:t>Study</w:t>
      </w:r>
      <w:r>
        <w:rPr>
          <w:rFonts w:ascii="Times New Roman" w:hAnsi="Times New Roman" w:cs="Times New Roman"/>
          <w:b/>
          <w:bCs/>
          <w:color w:val="000000" w:themeColor="text1"/>
          <w:sz w:val="36"/>
          <w:szCs w:val="36"/>
          <w:lang w:val="uz-Cyrl-UZ"/>
        </w:rPr>
        <w:t xml:space="preserve"> </w:t>
      </w:r>
      <w:r w:rsidRPr="0009060D">
        <w:rPr>
          <w:rFonts w:ascii="Times New Roman" w:hAnsi="Times New Roman" w:cs="Times New Roman"/>
          <w:b/>
          <w:bCs/>
          <w:color w:val="000000" w:themeColor="text1"/>
          <w:sz w:val="36"/>
          <w:szCs w:val="36"/>
          <w:lang w:val="en-US"/>
        </w:rPr>
        <w:t>of the frequency multiplication</w:t>
      </w:r>
      <w:r w:rsidRPr="00EC3FB5">
        <w:rPr>
          <w:rFonts w:ascii="Times New Roman" w:hAnsi="Times New Roman" w:cs="Times New Roman"/>
          <w:b/>
          <w:bCs/>
          <w:color w:val="000000" w:themeColor="text1"/>
          <w:sz w:val="36"/>
          <w:szCs w:val="36"/>
          <w:lang w:val="en-US"/>
        </w:rPr>
        <w:t xml:space="preserve"> </w:t>
      </w:r>
      <w:r w:rsidRPr="0009060D">
        <w:rPr>
          <w:rFonts w:ascii="Times New Roman" w:hAnsi="Times New Roman" w:cs="Times New Roman"/>
          <w:b/>
          <w:bCs/>
          <w:color w:val="000000" w:themeColor="text1"/>
          <w:sz w:val="36"/>
          <w:szCs w:val="36"/>
          <w:lang w:val="en-US"/>
        </w:rPr>
        <w:t>of the oscillation of the milling machine blowout</w:t>
      </w:r>
      <w:r>
        <w:rPr>
          <w:rFonts w:ascii="Times New Roman" w:hAnsi="Times New Roman" w:cs="Times New Roman"/>
          <w:b/>
          <w:bCs/>
          <w:color w:val="000000" w:themeColor="text1"/>
          <w:sz w:val="36"/>
          <w:szCs w:val="36"/>
          <w:lang w:val="uz-Cyrl-UZ"/>
        </w:rPr>
        <w:t xml:space="preserve"> </w:t>
      </w:r>
      <w:r w:rsidRPr="0009060D">
        <w:rPr>
          <w:rFonts w:ascii="Times New Roman" w:hAnsi="Times New Roman" w:cs="Times New Roman"/>
          <w:b/>
          <w:bCs/>
          <w:color w:val="000000" w:themeColor="text1"/>
          <w:sz w:val="36"/>
          <w:szCs w:val="36"/>
          <w:lang w:val="en-US"/>
        </w:rPr>
        <w:t>exciter</w:t>
      </w:r>
    </w:p>
    <w:p w14:paraId="7CA5EF2A" w14:textId="3ADD1AD8" w:rsidR="00EC3FB5" w:rsidRPr="00EC3FB5" w:rsidRDefault="00EC3FB5" w:rsidP="00EC3FB5">
      <w:pPr>
        <w:pStyle w:val="AuthorName"/>
        <w:spacing w:before="240" w:after="200"/>
        <w:rPr>
          <w:sz w:val="20"/>
          <w:lang w:val="uz-Cyrl-UZ" w:eastAsia="en-GB"/>
        </w:rPr>
      </w:pPr>
      <w:r w:rsidRPr="00EC3FB5">
        <w:rPr>
          <w:bCs/>
          <w:color w:val="000000" w:themeColor="text1"/>
          <w:szCs w:val="28"/>
          <w:lang w:val="uz-Cyrl-UZ"/>
        </w:rPr>
        <w:t>Otabek Mirzaev</w:t>
      </w:r>
      <w:r w:rsidRPr="0009060D">
        <w:rPr>
          <w:bCs/>
          <w:color w:val="000000" w:themeColor="text1"/>
          <w:szCs w:val="28"/>
          <w:vertAlign w:val="superscript"/>
          <w:lang w:val="uz-Cyrl-UZ"/>
        </w:rPr>
        <w:t>1</w:t>
      </w:r>
      <w:r w:rsidRPr="00EC3FB5">
        <w:rPr>
          <w:bCs/>
          <w:color w:val="000000" w:themeColor="text1"/>
          <w:szCs w:val="28"/>
          <w:vertAlign w:val="superscript"/>
          <w:lang w:val="uz-Cyrl-UZ"/>
        </w:rPr>
        <w:t>,a)</w:t>
      </w:r>
      <w:r w:rsidRPr="00EC3FB5">
        <w:rPr>
          <w:bCs/>
          <w:color w:val="000000" w:themeColor="text1"/>
          <w:szCs w:val="28"/>
          <w:lang w:val="uz-Cyrl-UZ"/>
        </w:rPr>
        <w:t>,</w:t>
      </w:r>
      <w:r>
        <w:rPr>
          <w:bCs/>
          <w:color w:val="000000" w:themeColor="text1"/>
          <w:szCs w:val="28"/>
          <w:lang w:val="uz-Cyrl-UZ"/>
        </w:rPr>
        <w:t xml:space="preserve"> </w:t>
      </w:r>
      <w:r w:rsidRPr="00EC3FB5">
        <w:rPr>
          <w:color w:val="000000" w:themeColor="text1"/>
          <w:szCs w:val="28"/>
          <w:lang w:val="uz-Cyrl-UZ"/>
        </w:rPr>
        <w:t>Oktyabr Rakhimov</w:t>
      </w:r>
      <w:r w:rsidRPr="00EC3FB5">
        <w:rPr>
          <w:color w:val="000000" w:themeColor="text1"/>
          <w:szCs w:val="28"/>
          <w:vertAlign w:val="superscript"/>
          <w:lang w:val="uz-Cyrl-UZ"/>
        </w:rPr>
        <w:t>1</w:t>
      </w:r>
      <w:r w:rsidRPr="00EC3FB5">
        <w:rPr>
          <w:color w:val="000000" w:themeColor="text1"/>
          <w:szCs w:val="28"/>
          <w:lang w:val="uz-Cyrl-UZ"/>
        </w:rPr>
        <w:t>,</w:t>
      </w:r>
      <w:r w:rsidRPr="00EC3FB5">
        <w:rPr>
          <w:rStyle w:val="ad"/>
          <w:bCs/>
          <w:i w:val="0"/>
          <w:iCs w:val="0"/>
          <w:color w:val="000000" w:themeColor="text1"/>
          <w:szCs w:val="28"/>
          <w:lang w:val="uz-Cyrl-UZ"/>
        </w:rPr>
        <w:t>Shavkat</w:t>
      </w:r>
      <w:r w:rsidRPr="0009060D">
        <w:rPr>
          <w:bCs/>
          <w:color w:val="000000" w:themeColor="text1"/>
          <w:szCs w:val="28"/>
          <w:lang w:val="uz-Cyrl-UZ"/>
        </w:rPr>
        <w:t xml:space="preserve"> </w:t>
      </w:r>
      <w:r w:rsidRPr="00EC3FB5">
        <w:rPr>
          <w:rStyle w:val="ad"/>
          <w:bCs/>
          <w:i w:val="0"/>
          <w:iCs w:val="0"/>
          <w:color w:val="000000" w:themeColor="text1"/>
          <w:szCs w:val="28"/>
          <w:lang w:val="uz-Cyrl-UZ"/>
        </w:rPr>
        <w:t>Bexbudov</w:t>
      </w:r>
      <w:r w:rsidRPr="00EC3FB5">
        <w:rPr>
          <w:rStyle w:val="ad"/>
          <w:bCs/>
          <w:i w:val="0"/>
          <w:iCs w:val="0"/>
          <w:color w:val="000000" w:themeColor="text1"/>
          <w:szCs w:val="28"/>
          <w:vertAlign w:val="superscript"/>
          <w:lang w:val="uz-Cyrl-UZ"/>
        </w:rPr>
        <w:t>2</w:t>
      </w:r>
      <w:r w:rsidRPr="00EC3FB5">
        <w:rPr>
          <w:rStyle w:val="ad"/>
          <w:bCs/>
          <w:i w:val="0"/>
          <w:iCs w:val="0"/>
          <w:color w:val="000000" w:themeColor="text1"/>
          <w:szCs w:val="28"/>
          <w:lang w:val="uz-Cyrl-UZ"/>
        </w:rPr>
        <w:t xml:space="preserve">, </w:t>
      </w:r>
      <w:r w:rsidRPr="0009060D">
        <w:rPr>
          <w:bCs/>
          <w:color w:val="000000" w:themeColor="text1"/>
          <w:szCs w:val="28"/>
          <w:lang w:val="uz-Cyrl-UZ"/>
        </w:rPr>
        <w:t>Jamshidin Togaev</w:t>
      </w:r>
      <w:r w:rsidRPr="00EC3FB5">
        <w:rPr>
          <w:bCs/>
          <w:color w:val="000000" w:themeColor="text1"/>
          <w:szCs w:val="28"/>
          <w:vertAlign w:val="superscript"/>
          <w:lang w:val="uz-Cyrl-UZ"/>
        </w:rPr>
        <w:t>1</w:t>
      </w:r>
      <w:r w:rsidRPr="00EC3FB5">
        <w:rPr>
          <w:bCs/>
          <w:color w:val="000000" w:themeColor="text1"/>
          <w:szCs w:val="28"/>
          <w:lang w:val="uz-Cyrl-UZ"/>
        </w:rPr>
        <w:t>,</w:t>
      </w:r>
      <w:r w:rsidRPr="0009060D">
        <w:rPr>
          <w:bCs/>
          <w:color w:val="000000" w:themeColor="text1"/>
          <w:szCs w:val="28"/>
          <w:lang w:val="uz-Cyrl-UZ"/>
        </w:rPr>
        <w:t xml:space="preserve"> </w:t>
      </w:r>
      <w:r w:rsidRPr="00EC3FB5">
        <w:rPr>
          <w:bCs/>
          <w:color w:val="000000" w:themeColor="text1"/>
          <w:szCs w:val="28"/>
          <w:lang w:val="uz-Cyrl-UZ"/>
        </w:rPr>
        <w:t>Sirojiddin Muradov</w:t>
      </w:r>
      <w:r w:rsidRPr="00EC3FB5">
        <w:rPr>
          <w:bCs/>
          <w:color w:val="000000" w:themeColor="text1"/>
          <w:szCs w:val="28"/>
          <w:vertAlign w:val="superscript"/>
          <w:lang w:val="uz-Cyrl-UZ"/>
        </w:rPr>
        <w:t>1</w:t>
      </w:r>
      <w:r w:rsidRPr="00EC3FB5">
        <w:rPr>
          <w:bCs/>
          <w:color w:val="000000" w:themeColor="text1"/>
          <w:szCs w:val="28"/>
          <w:lang w:val="uz-Cyrl-UZ"/>
        </w:rPr>
        <w:t xml:space="preserve">, </w:t>
      </w:r>
      <w:r w:rsidRPr="0009060D">
        <w:rPr>
          <w:bCs/>
          <w:color w:val="000000" w:themeColor="text1"/>
          <w:szCs w:val="28"/>
          <w:lang w:val="uz-Cyrl-UZ"/>
        </w:rPr>
        <w:t>Baxodir Karimov</w:t>
      </w:r>
      <w:r w:rsidRPr="00EC3FB5">
        <w:rPr>
          <w:bCs/>
          <w:color w:val="000000" w:themeColor="text1"/>
          <w:szCs w:val="28"/>
          <w:vertAlign w:val="superscript"/>
          <w:lang w:val="uz-Cyrl-UZ"/>
        </w:rPr>
        <w:t>1</w:t>
      </w:r>
    </w:p>
    <w:p w14:paraId="44BF5545" w14:textId="07FAD4A2" w:rsidR="00EC3FB5" w:rsidRPr="00212C05" w:rsidRDefault="00EC3FB5" w:rsidP="00EC3FB5">
      <w:pPr>
        <w:shd w:val="clear" w:color="auto" w:fill="FFFFFF"/>
        <w:spacing w:after="0"/>
        <w:ind w:firstLine="284"/>
        <w:jc w:val="center"/>
        <w:rPr>
          <w:rStyle w:val="ae"/>
          <w:rFonts w:ascii="Times New Roman" w:hAnsi="Times New Roman" w:cs="Times New Roman"/>
          <w:bCs/>
          <w:i/>
          <w:color w:val="000000" w:themeColor="text1"/>
          <w:sz w:val="20"/>
          <w:szCs w:val="20"/>
          <w:u w:val="none"/>
          <w:lang w:val="uz-Cyrl-UZ"/>
        </w:rPr>
      </w:pPr>
      <w:r w:rsidRPr="00212C05">
        <w:rPr>
          <w:rStyle w:val="ae"/>
          <w:rFonts w:ascii="Times New Roman" w:hAnsi="Times New Roman" w:cs="Times New Roman"/>
          <w:bCs/>
          <w:i/>
          <w:color w:val="000000" w:themeColor="text1"/>
          <w:sz w:val="20"/>
          <w:szCs w:val="20"/>
          <w:u w:val="none"/>
          <w:vertAlign w:val="superscript"/>
          <w:lang w:val="uz-Cyrl-UZ"/>
        </w:rPr>
        <w:t>1</w:t>
      </w:r>
      <w:r w:rsidR="00FA171A">
        <w:rPr>
          <w:rStyle w:val="ae"/>
          <w:rFonts w:ascii="Times New Roman" w:hAnsi="Times New Roman" w:cs="Times New Roman"/>
          <w:bCs/>
          <w:i/>
          <w:color w:val="000000" w:themeColor="text1"/>
          <w:sz w:val="20"/>
          <w:szCs w:val="20"/>
          <w:u w:val="none"/>
          <w:vertAlign w:val="superscript"/>
          <w:lang w:val="en-US"/>
        </w:rPr>
        <w:t xml:space="preserve"> </w:t>
      </w:r>
      <w:r w:rsidRPr="00212C05">
        <w:rPr>
          <w:rStyle w:val="ae"/>
          <w:rFonts w:ascii="Times New Roman" w:hAnsi="Times New Roman" w:cs="Times New Roman"/>
          <w:bCs/>
          <w:i/>
          <w:color w:val="000000" w:themeColor="text1"/>
          <w:sz w:val="20"/>
          <w:szCs w:val="20"/>
          <w:u w:val="none"/>
          <w:lang w:val="uz-Cyrl-UZ"/>
        </w:rPr>
        <w:t>Karshi State Technical University, Karshi, Uzbekistan</w:t>
      </w:r>
    </w:p>
    <w:p w14:paraId="7B371F94" w14:textId="39BB5AD1" w:rsidR="00EC3FB5" w:rsidRPr="00212C05" w:rsidRDefault="00EC3FB5" w:rsidP="00EC3FB5">
      <w:pPr>
        <w:shd w:val="clear" w:color="auto" w:fill="FFFFFF"/>
        <w:spacing w:after="0" w:line="240" w:lineRule="auto"/>
        <w:ind w:firstLine="284"/>
        <w:jc w:val="center"/>
        <w:rPr>
          <w:rFonts w:ascii="Times New Roman" w:hAnsi="Times New Roman" w:cs="Times New Roman"/>
          <w:i/>
          <w:color w:val="000000" w:themeColor="text1"/>
          <w:sz w:val="20"/>
          <w:szCs w:val="20"/>
          <w:lang w:val="en-US"/>
        </w:rPr>
      </w:pPr>
      <w:r w:rsidRPr="00212C05">
        <w:rPr>
          <w:rStyle w:val="ae"/>
          <w:rFonts w:ascii="Times New Roman" w:hAnsi="Times New Roman" w:cs="Times New Roman"/>
          <w:bCs/>
          <w:i/>
          <w:color w:val="000000" w:themeColor="text1"/>
          <w:sz w:val="20"/>
          <w:szCs w:val="20"/>
          <w:u w:val="none"/>
          <w:vertAlign w:val="superscript"/>
          <w:lang w:val="en-US"/>
        </w:rPr>
        <w:t>2</w:t>
      </w:r>
      <w:r w:rsidR="00FA171A">
        <w:rPr>
          <w:rStyle w:val="ae"/>
          <w:rFonts w:ascii="Times New Roman" w:hAnsi="Times New Roman" w:cs="Times New Roman"/>
          <w:bCs/>
          <w:i/>
          <w:color w:val="000000" w:themeColor="text1"/>
          <w:sz w:val="20"/>
          <w:szCs w:val="20"/>
          <w:u w:val="none"/>
          <w:vertAlign w:val="superscript"/>
          <w:lang w:val="en-US"/>
        </w:rPr>
        <w:t xml:space="preserve"> </w:t>
      </w:r>
      <w:r w:rsidRPr="00212C05">
        <w:rPr>
          <w:rStyle w:val="ae"/>
          <w:rFonts w:ascii="Times New Roman" w:hAnsi="Times New Roman" w:cs="Times New Roman"/>
          <w:bCs/>
          <w:i/>
          <w:color w:val="000000" w:themeColor="text1"/>
          <w:sz w:val="20"/>
          <w:szCs w:val="20"/>
          <w:u w:val="none"/>
          <w:lang w:val="uz-Cyrl-UZ"/>
        </w:rPr>
        <w:t>Bukhara State Technical University, Bukhara</w:t>
      </w:r>
      <w:r w:rsidRPr="00212C05">
        <w:rPr>
          <w:rStyle w:val="ae"/>
          <w:rFonts w:ascii="Times New Roman" w:hAnsi="Times New Roman" w:cs="Times New Roman"/>
          <w:bCs/>
          <w:i/>
          <w:color w:val="000000" w:themeColor="text1"/>
          <w:sz w:val="20"/>
          <w:szCs w:val="20"/>
          <w:u w:val="none"/>
          <w:lang w:val="en-US"/>
        </w:rPr>
        <w:t xml:space="preserve">, </w:t>
      </w:r>
      <w:r w:rsidRPr="00212C05">
        <w:rPr>
          <w:rStyle w:val="ae"/>
          <w:rFonts w:ascii="Times New Roman" w:hAnsi="Times New Roman" w:cs="Times New Roman"/>
          <w:bCs/>
          <w:i/>
          <w:color w:val="000000" w:themeColor="text1"/>
          <w:sz w:val="20"/>
          <w:szCs w:val="20"/>
          <w:u w:val="none"/>
          <w:lang w:val="uz-Cyrl-UZ"/>
        </w:rPr>
        <w:t>Uzbekistan</w:t>
      </w:r>
      <w:r w:rsidRPr="00212C05">
        <w:rPr>
          <w:rFonts w:ascii="Times New Roman" w:hAnsi="Times New Roman" w:cs="Times New Roman"/>
          <w:i/>
          <w:color w:val="000000" w:themeColor="text1"/>
          <w:sz w:val="20"/>
          <w:szCs w:val="20"/>
          <w:lang w:val="en-US"/>
        </w:rPr>
        <w:t xml:space="preserve"> </w:t>
      </w:r>
    </w:p>
    <w:p w14:paraId="42071E9E" w14:textId="417CD9CC" w:rsidR="00EC3FB5" w:rsidRPr="0013531E" w:rsidRDefault="00EC3FB5" w:rsidP="00EC3FB5">
      <w:pPr>
        <w:pStyle w:val="AuthorAffiliation"/>
        <w:spacing w:before="200" w:after="200"/>
        <w:rPr>
          <w:color w:val="0000FF"/>
        </w:rPr>
      </w:pPr>
      <w:r w:rsidRPr="00FE6DBA">
        <w:rPr>
          <w:szCs w:val="18"/>
          <w:vertAlign w:val="superscript"/>
        </w:rPr>
        <w:t>a)</w:t>
      </w:r>
      <w:r w:rsidRPr="00FE6DBA">
        <w:rPr>
          <w:szCs w:val="18"/>
        </w:rPr>
        <w:t xml:space="preserve"> Corresponding author:</w:t>
      </w:r>
      <w:r w:rsidR="00FA171A">
        <w:rPr>
          <w:szCs w:val="18"/>
        </w:rPr>
        <w:t xml:space="preserve"> </w:t>
      </w:r>
      <w:hyperlink r:id="rId5" w:history="1">
        <w:r w:rsidR="00FA171A" w:rsidRPr="00722267">
          <w:rPr>
            <w:rStyle w:val="ae"/>
            <w:szCs w:val="18"/>
          </w:rPr>
          <w:t>rahmat1959@mail.ru</w:t>
        </w:r>
      </w:hyperlink>
      <w:r w:rsidR="00FA171A">
        <w:rPr>
          <w:color w:val="0000FF"/>
          <w:szCs w:val="18"/>
        </w:rPr>
        <w:t xml:space="preserve"> </w:t>
      </w:r>
    </w:p>
    <w:p w14:paraId="0B18ED2B" w14:textId="7C37EA20" w:rsidR="00EC3FB5" w:rsidRPr="00EC3FB5" w:rsidRDefault="00EC3FB5" w:rsidP="00EC3FB5">
      <w:pPr>
        <w:spacing w:before="360" w:after="360" w:line="240" w:lineRule="auto"/>
        <w:ind w:left="284" w:right="284"/>
        <w:jc w:val="both"/>
        <w:rPr>
          <w:rFonts w:ascii="Times New Roman" w:hAnsi="Times New Roman" w:cs="Times New Roman"/>
          <w:color w:val="000000" w:themeColor="text1"/>
          <w:sz w:val="18"/>
          <w:szCs w:val="18"/>
          <w:lang w:val="en-US"/>
        </w:rPr>
      </w:pPr>
      <w:r w:rsidRPr="00EC3FB5">
        <w:rPr>
          <w:rFonts w:ascii="Times New Roman" w:hAnsi="Times New Roman" w:cs="Times New Roman"/>
          <w:b/>
          <w:sz w:val="18"/>
          <w:szCs w:val="18"/>
          <w:lang w:val="en-US"/>
        </w:rPr>
        <w:t>Abstract</w:t>
      </w:r>
      <w:r w:rsidRPr="00EC3FB5">
        <w:rPr>
          <w:rFonts w:ascii="Times New Roman" w:hAnsi="Times New Roman" w:cs="Times New Roman"/>
          <w:b/>
          <w:color w:val="FF0000"/>
          <w:sz w:val="18"/>
          <w:szCs w:val="18"/>
          <w:lang w:val="en-US"/>
        </w:rPr>
        <w:t>.</w:t>
      </w:r>
      <w:r>
        <w:rPr>
          <w:rFonts w:ascii="Times New Roman" w:hAnsi="Times New Roman" w:cs="Times New Roman"/>
          <w:b/>
          <w:color w:val="FF0000"/>
          <w:sz w:val="18"/>
          <w:szCs w:val="18"/>
          <w:lang w:val="uz-Cyrl-UZ"/>
        </w:rPr>
        <w:t xml:space="preserve"> </w:t>
      </w:r>
      <w:r w:rsidRPr="008223BD">
        <w:rPr>
          <w:rFonts w:ascii="Times New Roman" w:hAnsi="Times New Roman" w:cs="Times New Roman"/>
          <w:color w:val="000000" w:themeColor="text1"/>
          <w:sz w:val="18"/>
          <w:szCs w:val="18"/>
          <w:shd w:val="clear" w:color="auto" w:fill="FFFFFF"/>
          <w:lang w:val="en-US"/>
        </w:rPr>
        <w:t>The article provides a theoretical discussion of </w:t>
      </w:r>
      <w:r w:rsidRPr="008223BD">
        <w:rPr>
          <w:rStyle w:val="ac"/>
          <w:rFonts w:ascii="Times New Roman" w:hAnsi="Times New Roman" w:cs="Times New Roman"/>
          <w:b w:val="0"/>
          <w:color w:val="000000" w:themeColor="text1"/>
          <w:sz w:val="18"/>
          <w:szCs w:val="18"/>
          <w:shd w:val="clear" w:color="auto" w:fill="FFFFFF"/>
          <w:lang w:val="en-US"/>
        </w:rPr>
        <w:t>frequency multiplication of oscillations</w:t>
      </w:r>
      <w:r w:rsidRPr="008223BD">
        <w:rPr>
          <w:rFonts w:ascii="Times New Roman" w:hAnsi="Times New Roman" w:cs="Times New Roman"/>
          <w:color w:val="000000" w:themeColor="text1"/>
          <w:sz w:val="18"/>
          <w:szCs w:val="18"/>
          <w:shd w:val="clear" w:color="auto" w:fill="FFFFFF"/>
          <w:lang w:val="en-US"/>
        </w:rPr>
        <w:t> in milling machines. Following the theoretical discussion, a </w:t>
      </w:r>
      <w:r w:rsidRPr="008223BD">
        <w:rPr>
          <w:rStyle w:val="ac"/>
          <w:rFonts w:ascii="Times New Roman" w:hAnsi="Times New Roman" w:cs="Times New Roman"/>
          <w:b w:val="0"/>
          <w:color w:val="000000" w:themeColor="text1"/>
          <w:sz w:val="18"/>
          <w:szCs w:val="18"/>
          <w:shd w:val="clear" w:color="auto" w:fill="FFFFFF"/>
          <w:lang w:val="en-US"/>
        </w:rPr>
        <w:t>power balance approximation for the vibration exciter</w:t>
      </w:r>
      <w:r w:rsidRPr="008223BD">
        <w:rPr>
          <w:rFonts w:ascii="Times New Roman" w:hAnsi="Times New Roman" w:cs="Times New Roman"/>
          <w:color w:val="000000" w:themeColor="text1"/>
          <w:sz w:val="18"/>
          <w:szCs w:val="18"/>
          <w:shd w:val="clear" w:color="auto" w:fill="FFFFFF"/>
          <w:lang w:val="en-US"/>
        </w:rPr>
        <w:t> of milling machines is presented. Expressions are determined for the </w:t>
      </w:r>
      <w:r w:rsidRPr="008223BD">
        <w:rPr>
          <w:rStyle w:val="ac"/>
          <w:rFonts w:ascii="Times New Roman" w:hAnsi="Times New Roman" w:cs="Times New Roman"/>
          <w:b w:val="0"/>
          <w:color w:val="000000" w:themeColor="text1"/>
          <w:sz w:val="18"/>
          <w:szCs w:val="18"/>
          <w:shd w:val="clear" w:color="auto" w:fill="FFFFFF"/>
          <w:lang w:val="en-US"/>
        </w:rPr>
        <w:t>oscillation amplitude under weak elastic and dissipative constraints</w:t>
      </w:r>
      <w:r w:rsidRPr="008223BD">
        <w:rPr>
          <w:rFonts w:ascii="Times New Roman" w:hAnsi="Times New Roman" w:cs="Times New Roman"/>
          <w:b/>
          <w:color w:val="000000" w:themeColor="text1"/>
          <w:sz w:val="18"/>
          <w:szCs w:val="18"/>
          <w:shd w:val="clear" w:color="auto" w:fill="FFFFFF"/>
          <w:lang w:val="en-US"/>
        </w:rPr>
        <w:t> </w:t>
      </w:r>
      <w:r w:rsidRPr="008223BD">
        <w:rPr>
          <w:rFonts w:ascii="Times New Roman" w:hAnsi="Times New Roman" w:cs="Times New Roman"/>
          <w:color w:val="000000" w:themeColor="text1"/>
          <w:sz w:val="18"/>
          <w:szCs w:val="18"/>
          <w:shd w:val="clear" w:color="auto" w:fill="FFFFFF"/>
          <w:lang w:val="en-US"/>
        </w:rPr>
        <w:t>imposed on the working organs of milling machines. The results of a </w:t>
      </w:r>
      <w:r w:rsidRPr="008223BD">
        <w:rPr>
          <w:rStyle w:val="ac"/>
          <w:rFonts w:ascii="Times New Roman" w:hAnsi="Times New Roman" w:cs="Times New Roman"/>
          <w:b w:val="0"/>
          <w:color w:val="000000" w:themeColor="text1"/>
          <w:sz w:val="18"/>
          <w:szCs w:val="18"/>
          <w:shd w:val="clear" w:color="auto" w:fill="FFFFFF"/>
          <w:lang w:val="en-US"/>
        </w:rPr>
        <w:t>theoretical experiment are analyzed</w:t>
      </w:r>
      <w:r w:rsidRPr="008223BD">
        <w:rPr>
          <w:rFonts w:ascii="Times New Roman" w:hAnsi="Times New Roman" w:cs="Times New Roman"/>
          <w:color w:val="000000" w:themeColor="text1"/>
          <w:sz w:val="18"/>
          <w:szCs w:val="18"/>
          <w:shd w:val="clear" w:color="auto" w:fill="FFFFFF"/>
          <w:lang w:val="en-US"/>
        </w:rPr>
        <w:t> and presented with sequences of numbers. The </w:t>
      </w:r>
      <w:r w:rsidRPr="008223BD">
        <w:rPr>
          <w:rStyle w:val="ac"/>
          <w:rFonts w:ascii="Times New Roman" w:hAnsi="Times New Roman" w:cs="Times New Roman"/>
          <w:b w:val="0"/>
          <w:color w:val="000000" w:themeColor="text1"/>
          <w:sz w:val="18"/>
          <w:szCs w:val="18"/>
          <w:shd w:val="clear" w:color="auto" w:fill="FFFFFF"/>
          <w:lang w:val="en-US"/>
        </w:rPr>
        <w:t>phase shift angle of the pendulum oscillation relative to the phase of the unbalance rotation</w:t>
      </w:r>
      <w:r w:rsidRPr="008223BD">
        <w:rPr>
          <w:rFonts w:ascii="Times New Roman" w:hAnsi="Times New Roman" w:cs="Times New Roman"/>
          <w:color w:val="000000" w:themeColor="text1"/>
          <w:sz w:val="18"/>
          <w:szCs w:val="18"/>
          <w:shd w:val="clear" w:color="auto" w:fill="FFFFFF"/>
          <w:lang w:val="en-US"/>
        </w:rPr>
        <w:t> is discussed. The </w:t>
      </w:r>
      <w:r w:rsidRPr="008223BD">
        <w:rPr>
          <w:rStyle w:val="ac"/>
          <w:rFonts w:ascii="Times New Roman" w:hAnsi="Times New Roman" w:cs="Times New Roman"/>
          <w:b w:val="0"/>
          <w:color w:val="000000" w:themeColor="text1"/>
          <w:sz w:val="18"/>
          <w:szCs w:val="18"/>
          <w:shd w:val="clear" w:color="auto" w:fill="FFFFFF"/>
          <w:lang w:val="en-US"/>
        </w:rPr>
        <w:t>spring stiffness coefficient and the damper resistance coefficient</w:t>
      </w:r>
      <w:r w:rsidRPr="008223BD">
        <w:rPr>
          <w:rFonts w:ascii="Times New Roman" w:hAnsi="Times New Roman" w:cs="Times New Roman"/>
          <w:b/>
          <w:color w:val="000000" w:themeColor="text1"/>
          <w:sz w:val="18"/>
          <w:szCs w:val="18"/>
          <w:shd w:val="clear" w:color="auto" w:fill="FFFFFF"/>
          <w:lang w:val="en-US"/>
        </w:rPr>
        <w:t> </w:t>
      </w:r>
      <w:r w:rsidRPr="008223BD">
        <w:rPr>
          <w:rFonts w:ascii="Times New Roman" w:hAnsi="Times New Roman" w:cs="Times New Roman"/>
          <w:color w:val="000000" w:themeColor="text1"/>
          <w:sz w:val="18"/>
          <w:szCs w:val="18"/>
          <w:shd w:val="clear" w:color="auto" w:fill="FFFFFF"/>
          <w:lang w:val="en-US"/>
        </w:rPr>
        <w:t xml:space="preserve">of milling machines are provided to maintain its equilibrium in stable </w:t>
      </w:r>
      <w:r w:rsidRPr="00EC3FB5">
        <w:rPr>
          <w:rFonts w:ascii="Times New Roman" w:hAnsi="Times New Roman" w:cs="Times New Roman"/>
          <w:color w:val="000000" w:themeColor="text1"/>
          <w:sz w:val="18"/>
          <w:szCs w:val="18"/>
          <w:shd w:val="clear" w:color="auto" w:fill="FFFFFF"/>
          <w:lang w:val="en-US"/>
        </w:rPr>
        <w:t>operation</w:t>
      </w:r>
      <w:r w:rsidRPr="00EC3FB5">
        <w:rPr>
          <w:rFonts w:ascii="Times New Roman" w:hAnsi="Times New Roman" w:cs="Times New Roman"/>
          <w:color w:val="000000" w:themeColor="text1"/>
          <w:sz w:val="18"/>
          <w:szCs w:val="18"/>
          <w:lang w:val="en-US"/>
        </w:rPr>
        <w:t>.</w:t>
      </w:r>
    </w:p>
    <w:p w14:paraId="564F4AE9" w14:textId="77777777" w:rsidR="00EC3FB5" w:rsidRPr="00EC3FB5" w:rsidRDefault="00EC3FB5" w:rsidP="00EC3FB5">
      <w:pPr>
        <w:spacing w:before="240" w:after="240" w:line="240" w:lineRule="auto"/>
        <w:ind w:firstLine="567"/>
        <w:jc w:val="center"/>
        <w:rPr>
          <w:rFonts w:ascii="Times New Roman" w:hAnsi="Times New Roman" w:cs="Times New Roman"/>
          <w:b/>
          <w:color w:val="000000" w:themeColor="text1"/>
          <w:sz w:val="24"/>
          <w:szCs w:val="24"/>
          <w:lang w:val="en-US"/>
        </w:rPr>
      </w:pPr>
      <w:r w:rsidRPr="00EC3FB5">
        <w:rPr>
          <w:rFonts w:ascii="Times New Roman" w:hAnsi="Times New Roman" w:cs="Times New Roman"/>
          <w:b/>
          <w:color w:val="000000" w:themeColor="text1"/>
          <w:sz w:val="24"/>
          <w:szCs w:val="24"/>
          <w:lang w:val="en-US"/>
        </w:rPr>
        <w:t>INTRODUCTION</w:t>
      </w:r>
    </w:p>
    <w:p w14:paraId="22B4A57B" w14:textId="1CA272C3" w:rsidR="006A4643" w:rsidRPr="008223BD" w:rsidRDefault="00B81829" w:rsidP="00EC3FB5">
      <w:pPr>
        <w:spacing w:after="0" w:line="240" w:lineRule="auto"/>
        <w:ind w:firstLine="284"/>
        <w:jc w:val="both"/>
        <w:rPr>
          <w:rFonts w:ascii="Times New Roman" w:hAnsi="Times New Roman" w:cs="Times New Roman"/>
          <w:color w:val="000000" w:themeColor="text1"/>
          <w:sz w:val="20"/>
          <w:szCs w:val="20"/>
          <w:shd w:val="clear" w:color="auto" w:fill="FFFFFF"/>
          <w:lang w:val="en-US"/>
        </w:rPr>
      </w:pPr>
      <w:bookmarkStart w:id="1" w:name="_Hlk197103294"/>
      <w:bookmarkStart w:id="2" w:name="_Hlk197103052"/>
      <w:bookmarkStart w:id="3" w:name="_Hlk197103348"/>
      <w:r w:rsidRPr="00EC3FB5">
        <w:rPr>
          <w:rFonts w:ascii="Times New Roman" w:hAnsi="Times New Roman" w:cs="Times New Roman"/>
          <w:color w:val="000000" w:themeColor="text1"/>
          <w:sz w:val="20"/>
          <w:szCs w:val="20"/>
          <w:shd w:val="clear" w:color="auto" w:fill="FFFFFF"/>
          <w:lang w:val="en-US"/>
        </w:rPr>
        <w:t>Vibration technology encompasses, first and foremost, machines, stands, devices, instruments, and tools in which </w:t>
      </w:r>
      <w:r w:rsidRPr="00EC3FB5">
        <w:rPr>
          <w:rStyle w:val="ac"/>
          <w:rFonts w:ascii="Times New Roman" w:hAnsi="Times New Roman" w:cs="Times New Roman"/>
          <w:b w:val="0"/>
          <w:color w:val="000000" w:themeColor="text1"/>
          <w:sz w:val="20"/>
          <w:szCs w:val="20"/>
          <w:shd w:val="clear" w:color="auto" w:fill="FFFFFF"/>
          <w:lang w:val="en-US"/>
        </w:rPr>
        <w:t>deliberately induced vibration</w:t>
      </w:r>
      <w:r w:rsidRPr="00EC3FB5">
        <w:rPr>
          <w:rFonts w:ascii="Times New Roman" w:hAnsi="Times New Roman" w:cs="Times New Roman"/>
          <w:color w:val="000000" w:themeColor="text1"/>
          <w:sz w:val="20"/>
          <w:szCs w:val="20"/>
          <w:shd w:val="clear" w:color="auto" w:fill="FFFFFF"/>
          <w:lang w:val="en-US"/>
        </w:rPr>
        <w:t> performs useful functions</w:t>
      </w:r>
      <w:r w:rsidRPr="008223BD">
        <w:rPr>
          <w:rFonts w:ascii="Times New Roman" w:hAnsi="Times New Roman" w:cs="Times New Roman"/>
          <w:color w:val="000000" w:themeColor="text1"/>
          <w:sz w:val="20"/>
          <w:szCs w:val="20"/>
          <w:shd w:val="clear" w:color="auto" w:fill="FFFFFF"/>
          <w:lang w:val="en-US"/>
        </w:rPr>
        <w:t>. In the following discussion, we will primarily focus on this particular aspect. The study of vibration phenomena is of greatest interest precisely during processing operations [1].</w:t>
      </w:r>
      <w:r w:rsidR="00D33DFB">
        <w:rPr>
          <w:rFonts w:ascii="Times New Roman" w:hAnsi="Times New Roman" w:cs="Times New Roman"/>
          <w:color w:val="000000" w:themeColor="text1"/>
          <w:sz w:val="20"/>
          <w:szCs w:val="20"/>
          <w:shd w:val="clear" w:color="auto" w:fill="FFFFFF"/>
          <w:lang w:val="uz-Cyrl-UZ"/>
        </w:rPr>
        <w:t xml:space="preserve"> </w:t>
      </w:r>
      <w:r w:rsidR="006A4643" w:rsidRPr="008223BD">
        <w:rPr>
          <w:rFonts w:ascii="Times New Roman" w:hAnsi="Times New Roman" w:cs="Times New Roman"/>
          <w:color w:val="000000" w:themeColor="text1"/>
          <w:sz w:val="20"/>
          <w:szCs w:val="20"/>
          <w:lang w:val="en-US"/>
        </w:rPr>
        <w:t>Details regarding the selection of optimal vibration sensor placement on lathes are considered in [2]. Furthermore, work [3] addressed the application of APC (Automated Process Control) systems for solving production tasks related to optimizing machining regimes and monitoring process discipline. It should be noted that the aspects of APC development and implementation discussed above pertain to turning operations. Their application on other types of equipment requires separate investigation. For instance, in the case of milling, the causes of vibration and its propagation through machine tool components have not been sufficiently studied. Work [4] examined issues of vibration monitoring during processing on a milling machine using a vibration sensor mounted on the cutting tool holder.</w:t>
      </w:r>
      <w:r w:rsidR="008223BD" w:rsidRPr="008223BD">
        <w:rPr>
          <w:color w:val="000000" w:themeColor="text1"/>
          <w:sz w:val="20"/>
          <w:szCs w:val="20"/>
          <w:lang w:val="en-US"/>
        </w:rPr>
        <w:t xml:space="preserve"> </w:t>
      </w:r>
      <w:r w:rsidR="00A0389F" w:rsidRPr="008223BD">
        <w:rPr>
          <w:rFonts w:ascii="Times New Roman" w:hAnsi="Times New Roman" w:cs="Times New Roman"/>
          <w:color w:val="000000" w:themeColor="text1"/>
          <w:sz w:val="20"/>
          <w:szCs w:val="20"/>
          <w:lang w:val="en-US"/>
        </w:rPr>
        <w:t xml:space="preserve"> </w:t>
      </w:r>
      <w:bookmarkEnd w:id="1"/>
      <w:bookmarkEnd w:id="2"/>
      <w:r w:rsidR="006A4643" w:rsidRPr="008223BD">
        <w:rPr>
          <w:rFonts w:ascii="Times New Roman" w:hAnsi="Times New Roman" w:cs="Times New Roman"/>
          <w:color w:val="000000" w:themeColor="text1"/>
          <w:sz w:val="20"/>
          <w:szCs w:val="20"/>
          <w:shd w:val="clear" w:color="auto" w:fill="FFFFFF"/>
          <w:lang w:val="en-US"/>
        </w:rPr>
        <w:t>To describe the motion of the shell, classical displacement equations [5, 6, 7] are used.</w:t>
      </w:r>
    </w:p>
    <w:p w14:paraId="62A9A57F" w14:textId="1C0332B9" w:rsidR="00AF1A31" w:rsidRPr="008223BD" w:rsidRDefault="000C6718" w:rsidP="00EC3FB5">
      <w:pPr>
        <w:spacing w:after="0" w:line="240" w:lineRule="auto"/>
        <w:ind w:firstLine="284"/>
        <w:jc w:val="both"/>
        <w:rPr>
          <w:rFonts w:ascii="Times New Roman" w:eastAsia="Times New Roman" w:hAnsi="Times New Roman" w:cs="Times New Roman"/>
          <w:color w:val="000000" w:themeColor="text1"/>
          <w:sz w:val="20"/>
          <w:szCs w:val="20"/>
          <w:lang w:val="en-US" w:eastAsia="ru-RU"/>
        </w:rPr>
      </w:pPr>
      <w:r w:rsidRPr="008223BD">
        <w:rPr>
          <w:rFonts w:ascii="Times New Roman" w:hAnsi="Times New Roman" w:cs="Times New Roman"/>
          <w:color w:val="000000" w:themeColor="text1"/>
          <w:kern w:val="2"/>
          <w:sz w:val="20"/>
          <w:szCs w:val="20"/>
          <w:lang w:val="uz-Cyrl-UZ"/>
          <w14:ligatures w14:val="standardContextual"/>
        </w:rPr>
        <w:t xml:space="preserve"> Researchers globally and in our country have conducted studies to enhance the efficient use of road transport and establish a scientific foundation for improving service quality [8].</w:t>
      </w:r>
      <w:r w:rsidR="008223BD">
        <w:rPr>
          <w:rFonts w:ascii="Times New Roman" w:hAnsi="Times New Roman" w:cs="Times New Roman"/>
          <w:color w:val="000000" w:themeColor="text1"/>
          <w:kern w:val="2"/>
          <w:sz w:val="20"/>
          <w:szCs w:val="20"/>
          <w:lang w:val="uz-Cyrl-UZ"/>
          <w14:ligatures w14:val="standardContextual"/>
        </w:rPr>
        <w:t xml:space="preserve"> </w:t>
      </w:r>
      <w:r w:rsidRPr="008223BD">
        <w:rPr>
          <w:rFonts w:ascii="Times New Roman" w:hAnsi="Times New Roman" w:cs="Times New Roman"/>
          <w:color w:val="000000" w:themeColor="text1"/>
          <w:kern w:val="2"/>
          <w:sz w:val="20"/>
          <w:szCs w:val="20"/>
          <w:lang w:val="en-US"/>
          <w14:ligatures w14:val="standardContextual"/>
        </w:rPr>
        <w:t>Tests were conducted at the optimal temperature for each microorganism. The pH of the medium was maintained at 4.5–5.0 for yeast and 6.8–7.0 for bacteria. Experiments were performed both with and without the addition of a surface-active substance (surfactant), specifically technical sulfoureide, at a concentration of 0.05% [9].</w:t>
      </w:r>
      <w:r w:rsidR="008223BD" w:rsidRPr="008223BD">
        <w:rPr>
          <w:rFonts w:ascii="Times New Roman" w:hAnsi="Times New Roman" w:cs="Times New Roman"/>
          <w:color w:val="000000" w:themeColor="text1"/>
          <w:kern w:val="2"/>
          <w:sz w:val="20"/>
          <w:szCs w:val="20"/>
          <w:lang w:val="en-US"/>
          <w14:ligatures w14:val="standardContextual"/>
        </w:rPr>
        <w:t xml:space="preserve"> </w:t>
      </w:r>
      <w:r w:rsidR="00AF1A31" w:rsidRPr="008223BD">
        <w:rPr>
          <w:rFonts w:ascii="Times New Roman" w:hAnsi="Times New Roman" w:cs="Times New Roman"/>
          <w:color w:val="000000" w:themeColor="text1"/>
          <w:sz w:val="20"/>
          <w:szCs w:val="20"/>
          <w:lang w:val="en-US"/>
        </w:rPr>
        <w:t>Many industrial sectors, such as power generation (nuclear, hydroelectric, etc.), maritime transport, and aviation, utilize machinery containing very large metallic components. These parts are subject to wear and, over time, require machining to restore specific functional tolerances [10].</w:t>
      </w:r>
      <w:r w:rsidR="00D33DFB">
        <w:rPr>
          <w:rFonts w:ascii="Times New Roman" w:hAnsi="Times New Roman" w:cs="Times New Roman"/>
          <w:color w:val="000000" w:themeColor="text1"/>
          <w:sz w:val="20"/>
          <w:szCs w:val="20"/>
          <w:lang w:val="uz-Cyrl-UZ"/>
        </w:rPr>
        <w:t xml:space="preserve"> </w:t>
      </w:r>
      <w:r w:rsidR="00AF1A31" w:rsidRPr="008223BD">
        <w:rPr>
          <w:rFonts w:ascii="Times New Roman" w:hAnsi="Times New Roman" w:cs="Times New Roman"/>
          <w:color w:val="000000" w:themeColor="text1"/>
          <w:sz w:val="20"/>
          <w:szCs w:val="20"/>
          <w:lang w:val="en-US"/>
        </w:rPr>
        <w:t>The dynamics of mobile machine tools have been studied in on-site environments [11-13]. The authors used substructure decoupling to develop a dynamic model of a complete mobile milling machine system, including its support structure. This model was subsequently used to predict chatter stability. Such models are particularly valuable when machining unique parts without prior process experience. A mobile milling machine has also been compared to a robotic arm for face milling operations [14].</w:t>
      </w:r>
      <w:r w:rsidR="008223BD" w:rsidRPr="008223BD">
        <w:rPr>
          <w:rFonts w:ascii="Times New Roman" w:hAnsi="Times New Roman" w:cs="Times New Roman"/>
          <w:color w:val="000000" w:themeColor="text1"/>
          <w:sz w:val="20"/>
          <w:szCs w:val="20"/>
          <w:lang w:val="en-US"/>
        </w:rPr>
        <w:t xml:space="preserve"> </w:t>
      </w:r>
      <w:r w:rsidR="005A6811" w:rsidRPr="008223BD">
        <w:rPr>
          <w:rFonts w:ascii="Times New Roman" w:eastAsia="Times New Roman" w:hAnsi="Times New Roman" w:cs="Times New Roman"/>
          <w:color w:val="000000" w:themeColor="text1"/>
          <w:sz w:val="20"/>
          <w:szCs w:val="20"/>
          <w:lang w:val="en-US" w:eastAsia="ru-RU"/>
        </w:rPr>
        <w:t>There are many parts and components in engineering electric drive construction machinery, and the layout of structural parts is complex. The cooperation of various parts is the basis for effectively ensuring the stable and reliable operation of engineering electric drive construction machinery.</w:t>
      </w:r>
      <w:r w:rsidR="00610914" w:rsidRPr="00610914">
        <w:rPr>
          <w:rFonts w:ascii="Times New Roman" w:eastAsia="Times New Roman" w:hAnsi="Times New Roman" w:cs="Times New Roman"/>
          <w:color w:val="000000" w:themeColor="text1"/>
          <w:sz w:val="20"/>
          <w:szCs w:val="20"/>
          <w:lang w:val="en-US" w:eastAsia="ru-RU"/>
        </w:rPr>
        <w:t xml:space="preserve"> </w:t>
      </w:r>
      <w:r w:rsidR="00AF1A31" w:rsidRPr="008223BD">
        <w:rPr>
          <w:rFonts w:ascii="Times New Roman" w:eastAsia="Times New Roman" w:hAnsi="Times New Roman" w:cs="Times New Roman"/>
          <w:color w:val="000000" w:themeColor="text1"/>
          <w:sz w:val="20"/>
          <w:szCs w:val="20"/>
          <w:lang w:val="en-US" w:eastAsia="ru-RU"/>
        </w:rPr>
        <w:t xml:space="preserve">Engineering machinery </w:t>
      </w:r>
      <w:r w:rsidR="00AF1A31" w:rsidRPr="008223BD">
        <w:rPr>
          <w:rFonts w:ascii="Times New Roman" w:eastAsia="Times New Roman" w:hAnsi="Times New Roman" w:cs="Times New Roman"/>
          <w:color w:val="000000" w:themeColor="text1"/>
          <w:sz w:val="20"/>
          <w:szCs w:val="20"/>
          <w:lang w:val="en-US" w:eastAsia="ru-RU"/>
        </w:rPr>
        <w:lastRenderedPageBreak/>
        <w:t>with electric drive systems comprises numerous complex components. The effective cooperation of these parts is essential for ensuring stable and reliable operation.</w:t>
      </w:r>
    </w:p>
    <w:p w14:paraId="4D14A4D9" w14:textId="4EC9A814" w:rsidR="005A6811" w:rsidRPr="008223BD" w:rsidRDefault="005A6811" w:rsidP="008223BD">
      <w:pPr>
        <w:shd w:val="clear" w:color="auto" w:fill="FFFFFF"/>
        <w:spacing w:after="0" w:line="240" w:lineRule="auto"/>
        <w:ind w:firstLine="284"/>
        <w:jc w:val="both"/>
        <w:rPr>
          <w:rFonts w:ascii="Times New Roman" w:eastAsia="Times New Roman" w:hAnsi="Times New Roman" w:cs="Times New Roman"/>
          <w:color w:val="000000" w:themeColor="text1"/>
          <w:sz w:val="20"/>
          <w:szCs w:val="20"/>
          <w:lang w:val="en-US" w:eastAsia="ru-RU"/>
        </w:rPr>
      </w:pPr>
      <w:r w:rsidRPr="008223BD">
        <w:rPr>
          <w:rFonts w:ascii="Times New Roman" w:eastAsia="Times New Roman" w:hAnsi="Times New Roman" w:cs="Times New Roman"/>
          <w:color w:val="000000" w:themeColor="text1"/>
          <w:sz w:val="20"/>
          <w:szCs w:val="20"/>
          <w:lang w:val="en-US" w:eastAsia="ru-RU"/>
        </w:rPr>
        <w:t>Engineering electric-drive construction machinery is the mechanical equipment that converts other forms of energy into electric energy [1</w:t>
      </w:r>
      <w:r w:rsidR="009D326C" w:rsidRPr="008223BD">
        <w:rPr>
          <w:rFonts w:ascii="Times New Roman" w:eastAsia="Times New Roman" w:hAnsi="Times New Roman" w:cs="Times New Roman"/>
          <w:color w:val="000000" w:themeColor="text1"/>
          <w:sz w:val="20"/>
          <w:szCs w:val="20"/>
          <w:lang w:val="en-US" w:eastAsia="ru-RU"/>
        </w:rPr>
        <w:t>5</w:t>
      </w:r>
      <w:r w:rsidRPr="008223BD">
        <w:rPr>
          <w:rFonts w:ascii="Times New Roman" w:eastAsia="Times New Roman" w:hAnsi="Times New Roman" w:cs="Times New Roman"/>
          <w:color w:val="000000" w:themeColor="text1"/>
          <w:sz w:val="20"/>
          <w:szCs w:val="20"/>
          <w:lang w:val="en-US" w:eastAsia="ru-RU"/>
        </w:rPr>
        <w:t>]. The common engineering electric drive construction machinery mainly includes hydraulic turbines, steam turbines, diesel engines, etc. All forms of engineering electric-drive construction machinery transmit mechanical energy to engineering electric drive construction machinery through transmission engineering electric drive construction machinery, build the magnetic circuit and circuit of transmission engineering electric drive construction machinery through appropriate magnetic and conductive materials and push the piston downward to</w:t>
      </w:r>
      <w:r w:rsidR="00EA1661" w:rsidRPr="008223BD">
        <w:rPr>
          <w:rFonts w:ascii="Times New Roman" w:eastAsia="Times New Roman" w:hAnsi="Times New Roman" w:cs="Times New Roman"/>
          <w:color w:val="000000" w:themeColor="text1"/>
          <w:sz w:val="20"/>
          <w:szCs w:val="20"/>
          <w:lang w:val="en-US" w:eastAsia="ru-RU"/>
        </w:rPr>
        <w:t xml:space="preserve"> </w:t>
      </w:r>
      <w:r w:rsidRPr="008223BD">
        <w:rPr>
          <w:rFonts w:ascii="Times New Roman" w:eastAsia="Times New Roman" w:hAnsi="Times New Roman" w:cs="Times New Roman"/>
          <w:color w:val="000000" w:themeColor="text1"/>
          <w:sz w:val="20"/>
          <w:szCs w:val="20"/>
          <w:lang w:val="en-US" w:eastAsia="ru-RU"/>
        </w:rPr>
        <w:t>do work under the extrusion of the piston to realize energy conversion. Engineering electric drive construction machinery is widely used in industrial and agricultural production, national defense, science and technology, life and other fields that have important basic significance. In industrial production, a large number of fluid machinery, such as compressors, pumps, etc., often have abnormal vibration, which has a great impact on normal production [</w:t>
      </w:r>
      <w:r w:rsidR="009D326C" w:rsidRPr="008223BD">
        <w:rPr>
          <w:rFonts w:ascii="Times New Roman" w:eastAsia="Times New Roman" w:hAnsi="Times New Roman" w:cs="Times New Roman"/>
          <w:color w:val="000000" w:themeColor="text1"/>
          <w:sz w:val="20"/>
          <w:szCs w:val="20"/>
          <w:lang w:val="en-US" w:eastAsia="ru-RU"/>
        </w:rPr>
        <w:t>16</w:t>
      </w:r>
      <w:r w:rsidRPr="008223BD">
        <w:rPr>
          <w:rFonts w:ascii="Times New Roman" w:eastAsia="Times New Roman" w:hAnsi="Times New Roman" w:cs="Times New Roman"/>
          <w:color w:val="000000" w:themeColor="text1"/>
          <w:sz w:val="20"/>
          <w:szCs w:val="20"/>
          <w:lang w:val="en-US" w:eastAsia="ru-RU"/>
        </w:rPr>
        <w:t>]. The fault diagnosis technology widely used in the vibration diagnosis of rotating machinery is mostly based on signal analysis. When facing the abnormal vibration of on-site machines, it depends on the experience of on-site technicians to a great extent. Because there is no obvious and quantitative law between vibration causes and characteristic signals, and due to the limitations of production conditions, many fault sites cannot obtain complete detection data. Therefore, on-site diagnosis is a very difficult</w:t>
      </w:r>
      <w:r w:rsidR="00AF1A31" w:rsidRPr="008223BD">
        <w:rPr>
          <w:rFonts w:ascii="Times New Roman" w:eastAsia="Times New Roman" w:hAnsi="Times New Roman" w:cs="Times New Roman"/>
          <w:color w:val="000000" w:themeColor="text1"/>
          <w:sz w:val="20"/>
          <w:szCs w:val="20"/>
          <w:lang w:val="en-US" w:eastAsia="ru-RU"/>
        </w:rPr>
        <w:t xml:space="preserve"> </w:t>
      </w:r>
      <w:r w:rsidRPr="008223BD">
        <w:rPr>
          <w:rFonts w:ascii="Times New Roman" w:eastAsia="Times New Roman" w:hAnsi="Times New Roman" w:cs="Times New Roman"/>
          <w:color w:val="000000" w:themeColor="text1"/>
          <w:sz w:val="20"/>
          <w:szCs w:val="20"/>
          <w:lang w:val="en-US" w:eastAsia="ru-RU"/>
        </w:rPr>
        <w:t>problem. The abnormal vibration of engineering electric drive construction machinery is divided into bending vibration, torsional vibration and axial vibration. Through the nonlinear dynamic analysis and abnormal feature extraction of engineering electric drive construction machinery, the state test and detection of engineering electric drive construction machinery are realized [</w:t>
      </w:r>
      <w:r w:rsidR="009D326C" w:rsidRPr="008223BD">
        <w:rPr>
          <w:rFonts w:ascii="Times New Roman" w:eastAsia="Times New Roman" w:hAnsi="Times New Roman" w:cs="Times New Roman"/>
          <w:color w:val="000000" w:themeColor="text1"/>
          <w:sz w:val="20"/>
          <w:szCs w:val="20"/>
          <w:lang w:val="en-US" w:eastAsia="ru-RU"/>
        </w:rPr>
        <w:t>17</w:t>
      </w:r>
      <w:r w:rsidRPr="008223BD">
        <w:rPr>
          <w:rFonts w:ascii="Times New Roman" w:eastAsia="Times New Roman" w:hAnsi="Times New Roman" w:cs="Times New Roman"/>
          <w:color w:val="000000" w:themeColor="text1"/>
          <w:sz w:val="20"/>
          <w:szCs w:val="20"/>
          <w:lang w:val="en-US" w:eastAsia="ru-RU"/>
        </w:rPr>
        <w:t>]. Furthermore, existing research struggles to effectively depict the dynamic evolution of the health status of the target object across various time scales</w:t>
      </w:r>
      <w:r w:rsidR="00AE666C">
        <w:rPr>
          <w:rFonts w:ascii="Times New Roman" w:eastAsia="Times New Roman" w:hAnsi="Times New Roman" w:cs="Times New Roman"/>
          <w:color w:val="000000" w:themeColor="text1"/>
          <w:sz w:val="20"/>
          <w:szCs w:val="20"/>
          <w:lang w:val="en-US" w:eastAsia="ru-RU"/>
        </w:rPr>
        <w:t>.</w:t>
      </w:r>
      <w:r w:rsidRPr="008223BD">
        <w:rPr>
          <w:rFonts w:ascii="Times New Roman" w:eastAsia="Times New Roman" w:hAnsi="Times New Roman" w:cs="Times New Roman"/>
          <w:color w:val="000000" w:themeColor="text1"/>
          <w:sz w:val="20"/>
          <w:szCs w:val="20"/>
          <w:lang w:val="en-US" w:eastAsia="ru-RU"/>
        </w:rPr>
        <w:t xml:space="preserve">  Consequently, the concept of digital twins has been introduced as a promising approach for predicting and managing the health of construction machinery. However, a fundamental challenge lies in modeling complex systems, which is also an inherent obstacle within the realm of digital twins. Traditional mechanistic models demand an</w:t>
      </w:r>
      <w:r w:rsidR="009D326C" w:rsidRPr="008223BD">
        <w:rPr>
          <w:rFonts w:ascii="Times New Roman" w:eastAsia="Times New Roman" w:hAnsi="Times New Roman" w:cs="Times New Roman"/>
          <w:color w:val="000000" w:themeColor="text1"/>
          <w:sz w:val="20"/>
          <w:szCs w:val="20"/>
          <w:lang w:val="en-US" w:eastAsia="ru-RU"/>
        </w:rPr>
        <w:t xml:space="preserve"> </w:t>
      </w:r>
      <w:r w:rsidRPr="008223BD">
        <w:rPr>
          <w:rFonts w:ascii="Times New Roman" w:eastAsia="Times New Roman" w:hAnsi="Times New Roman" w:cs="Times New Roman"/>
          <w:color w:val="000000" w:themeColor="text1"/>
          <w:sz w:val="20"/>
          <w:szCs w:val="20"/>
          <w:lang w:val="en-US" w:eastAsia="ru-RU"/>
        </w:rPr>
        <w:t>extensive amount of specialized knowledge, making it arduous to encompass all the behaviors and rules of the system, especially for intricate systems featuring global or local unknowns.</w:t>
      </w:r>
    </w:p>
    <w:p w14:paraId="70873E32" w14:textId="604BA723" w:rsidR="005176C8" w:rsidRPr="008223BD" w:rsidRDefault="005A6811" w:rsidP="0013531E">
      <w:pPr>
        <w:shd w:val="clear" w:color="auto" w:fill="FFFFFF"/>
        <w:spacing w:after="0" w:line="240" w:lineRule="auto"/>
        <w:ind w:firstLine="284"/>
        <w:jc w:val="both"/>
        <w:rPr>
          <w:rFonts w:ascii="Times New Roman" w:eastAsia="Times New Roman" w:hAnsi="Times New Roman" w:cs="Times New Roman"/>
          <w:color w:val="000000" w:themeColor="text1"/>
          <w:sz w:val="20"/>
          <w:szCs w:val="20"/>
          <w:lang w:val="en-US" w:eastAsia="ru-RU"/>
        </w:rPr>
      </w:pPr>
      <w:r w:rsidRPr="008223BD">
        <w:rPr>
          <w:rFonts w:ascii="Times New Roman" w:eastAsia="Times New Roman" w:hAnsi="Times New Roman" w:cs="Times New Roman"/>
          <w:color w:val="000000" w:themeColor="text1"/>
          <w:sz w:val="20"/>
          <w:szCs w:val="20"/>
          <w:lang w:val="en-US" w:eastAsia="ru-RU"/>
        </w:rPr>
        <w:t>Additionally, these mechanistic models face difficulties keeping up with changing system states or incurring prohibitively high update costs. Consequently, methods grounded in mechanistic models exhibit poor scalability and pose challenges in terms of verification</w:t>
      </w:r>
      <w:r w:rsidR="00AE666C">
        <w:rPr>
          <w:rFonts w:ascii="Times New Roman" w:eastAsia="Times New Roman" w:hAnsi="Times New Roman" w:cs="Times New Roman"/>
          <w:color w:val="000000" w:themeColor="text1"/>
          <w:sz w:val="20"/>
          <w:szCs w:val="20"/>
          <w:lang w:val="en-US" w:eastAsia="ru-RU"/>
        </w:rPr>
        <w:t xml:space="preserve"> [18]</w:t>
      </w:r>
      <w:r w:rsidRPr="008223BD">
        <w:rPr>
          <w:rFonts w:ascii="Times New Roman" w:eastAsia="Times New Roman" w:hAnsi="Times New Roman" w:cs="Times New Roman"/>
          <w:color w:val="000000" w:themeColor="text1"/>
          <w:sz w:val="20"/>
          <w:szCs w:val="20"/>
          <w:lang w:val="en-US" w:eastAsia="ru-RU"/>
        </w:rPr>
        <w:t>. Ke et al.’s groundbreaking proposal of a novel gear wear prediction scheme, designed for forecasting the remaining service life of gear transmission systems, serves as a strong research foundation for advancing detection methods in the field of engineering machinery. Simultaneously, Ma et al. pioneered the development of a digital twin model for a bearing test bench, leveraging multidisciplinary simulation. They adeptly identified closely spaced modal parameters through the application of a modal decomposition algorithm, enabling comprehensive bearing fault analysis</w:t>
      </w:r>
      <w:r w:rsidR="00AF1A31" w:rsidRPr="008223BD">
        <w:rPr>
          <w:rFonts w:ascii="Times New Roman" w:eastAsia="Times New Roman" w:hAnsi="Times New Roman" w:cs="Times New Roman"/>
          <w:color w:val="000000" w:themeColor="text1"/>
          <w:sz w:val="20"/>
          <w:szCs w:val="20"/>
          <w:lang w:val="en-US" w:eastAsia="ru-RU"/>
        </w:rPr>
        <w:t xml:space="preserve"> </w:t>
      </w:r>
      <w:r w:rsidRPr="008223BD">
        <w:rPr>
          <w:rFonts w:ascii="Times New Roman" w:eastAsia="Times New Roman" w:hAnsi="Times New Roman" w:cs="Times New Roman"/>
          <w:color w:val="000000" w:themeColor="text1"/>
          <w:sz w:val="20"/>
          <w:szCs w:val="20"/>
          <w:lang w:val="en-US" w:eastAsia="ru-RU"/>
        </w:rPr>
        <w:t>across diverse domains.</w:t>
      </w:r>
      <w:r w:rsidR="00D33DFB">
        <w:rPr>
          <w:rFonts w:ascii="Times New Roman" w:eastAsia="Times New Roman" w:hAnsi="Times New Roman" w:cs="Times New Roman"/>
          <w:color w:val="000000" w:themeColor="text1"/>
          <w:sz w:val="20"/>
          <w:szCs w:val="20"/>
          <w:lang w:val="uz-Cyrl-UZ" w:eastAsia="ru-RU"/>
        </w:rPr>
        <w:t xml:space="preserve"> </w:t>
      </w:r>
      <w:r w:rsidR="00821B1F" w:rsidRPr="008223BD">
        <w:rPr>
          <w:rFonts w:ascii="Times New Roman" w:eastAsia="Times New Roman" w:hAnsi="Times New Roman" w:cs="Times New Roman"/>
          <w:color w:val="000000" w:themeColor="text1"/>
          <w:sz w:val="20"/>
          <w:szCs w:val="20"/>
          <w:lang w:val="en-US" w:eastAsia="ru-RU"/>
        </w:rPr>
        <w:t>In the process of abnormal vibration of engineering electrical transmission construction</w:t>
      </w:r>
      <w:r w:rsidR="009D326C" w:rsidRPr="008223BD">
        <w:rPr>
          <w:rFonts w:ascii="Times New Roman" w:eastAsia="Times New Roman" w:hAnsi="Times New Roman" w:cs="Times New Roman"/>
          <w:color w:val="000000" w:themeColor="text1"/>
          <w:sz w:val="20"/>
          <w:szCs w:val="20"/>
          <w:lang w:val="en-US" w:eastAsia="ru-RU"/>
        </w:rPr>
        <w:t xml:space="preserve"> </w:t>
      </w:r>
      <w:r w:rsidR="00821B1F" w:rsidRPr="008223BD">
        <w:rPr>
          <w:rFonts w:ascii="Times New Roman" w:eastAsia="Times New Roman" w:hAnsi="Times New Roman" w:cs="Times New Roman"/>
          <w:color w:val="000000" w:themeColor="text1"/>
          <w:sz w:val="20"/>
          <w:szCs w:val="20"/>
          <w:lang w:val="en-US" w:eastAsia="ru-RU"/>
        </w:rPr>
        <w:t>machinery and equipment, the famous bathtub curve law is basically followed and the whole process includes a running-in period, a normal probation period and a wear and tear period. Through the necessary measurement and fault diagnosis of mechanical equipment, we can find the stage of the equipment at a certain point in time to avoid the equipment entering the loss fault in advance.</w:t>
      </w:r>
      <w:r w:rsidR="00610914" w:rsidRPr="00610914">
        <w:rPr>
          <w:rFonts w:ascii="Times New Roman" w:eastAsia="Times New Roman" w:hAnsi="Times New Roman" w:cs="Times New Roman"/>
          <w:color w:val="000000" w:themeColor="text1"/>
          <w:sz w:val="20"/>
          <w:szCs w:val="20"/>
          <w:lang w:val="en-US" w:eastAsia="ru-RU"/>
        </w:rPr>
        <w:t xml:space="preserve"> </w:t>
      </w:r>
      <w:r w:rsidR="00821B1F" w:rsidRPr="008223BD">
        <w:rPr>
          <w:rFonts w:ascii="Times New Roman" w:eastAsia="Times New Roman" w:hAnsi="Times New Roman" w:cs="Times New Roman"/>
          <w:color w:val="000000" w:themeColor="text1"/>
          <w:sz w:val="20"/>
          <w:szCs w:val="20"/>
          <w:lang w:val="en-US" w:eastAsia="ru-RU"/>
        </w:rPr>
        <w:t>Mechanical abnormal vibration diagnosis technology for mechanical equipment refers to the use of detection devices to detect the state information of mechanical equipment in operation or under relatively static conditions under a certain working environment, judge whether the mechanical equipment is in a normal operation state by analyzing the operation state information of mechanical equipment, and qualitatively and quantitatively judge the real-time operation state of mechanical equipment and its parts in combination with the fault mechanism and historical operation state of the diagnostic object.</w:t>
      </w:r>
    </w:p>
    <w:bookmarkEnd w:id="3"/>
    <w:p w14:paraId="0383777F" w14:textId="33CAABFD" w:rsidR="00AF1A31" w:rsidRPr="008223BD" w:rsidRDefault="00AF1A31" w:rsidP="0013531E">
      <w:pPr>
        <w:pStyle w:val="ds-markdown-paragraph"/>
        <w:shd w:val="clear" w:color="auto" w:fill="FFFFFF"/>
        <w:spacing w:before="0" w:beforeAutospacing="0" w:after="0" w:afterAutospacing="0"/>
        <w:ind w:firstLine="284"/>
        <w:jc w:val="both"/>
        <w:rPr>
          <w:color w:val="000000" w:themeColor="text1"/>
          <w:sz w:val="20"/>
          <w:szCs w:val="20"/>
          <w:lang w:val="en-US"/>
        </w:rPr>
      </w:pPr>
      <w:r w:rsidRPr="008223BD">
        <w:rPr>
          <w:rStyle w:val="ac"/>
          <w:b w:val="0"/>
          <w:color w:val="000000" w:themeColor="text1"/>
          <w:sz w:val="20"/>
          <w:szCs w:val="20"/>
          <w:lang w:val="en-US"/>
        </w:rPr>
        <w:t>Second,</w:t>
      </w:r>
      <w:r w:rsidRPr="008223BD">
        <w:rPr>
          <w:color w:val="000000" w:themeColor="text1"/>
          <w:sz w:val="20"/>
          <w:szCs w:val="20"/>
          <w:lang w:val="en-US"/>
        </w:rPr>
        <w:t> vibration technology encompasses equipment and devices for measuring, monitoring, and controlling vibration. </w:t>
      </w:r>
      <w:r w:rsidRPr="008223BD">
        <w:rPr>
          <w:rStyle w:val="ac"/>
          <w:b w:val="0"/>
          <w:color w:val="000000" w:themeColor="text1"/>
          <w:sz w:val="20"/>
          <w:szCs w:val="20"/>
          <w:lang w:val="en-US"/>
        </w:rPr>
        <w:t>Only thirdly</w:t>
      </w:r>
      <w:r w:rsidRPr="008223BD">
        <w:rPr>
          <w:color w:val="000000" w:themeColor="text1"/>
          <w:sz w:val="20"/>
          <w:szCs w:val="20"/>
          <w:lang w:val="en-US"/>
        </w:rPr>
        <w:t> does vibration technology include apparatus for preventing, suppressing, damping, or isolating harmful vibration.</w:t>
      </w:r>
      <w:r w:rsidR="00610914" w:rsidRPr="00610914">
        <w:rPr>
          <w:color w:val="000000" w:themeColor="text1"/>
          <w:sz w:val="20"/>
          <w:szCs w:val="20"/>
          <w:lang w:val="en-US"/>
        </w:rPr>
        <w:t xml:space="preserve"> </w:t>
      </w:r>
      <w:r w:rsidRPr="008223BD">
        <w:rPr>
          <w:color w:val="000000" w:themeColor="text1"/>
          <w:sz w:val="20"/>
          <w:szCs w:val="20"/>
          <w:lang w:val="en-US"/>
        </w:rPr>
        <w:t>The development, creation, and refinement of vibration machines for various purposes have been made possible through the work of numerous researchers, mechanical engineers, designers, and technicians. Responding to technologists' demands for increased productivity, designers have addressed this by enlarging machine dimensions, increasing installed power, and raising the static moment and angular velocity of the unbalances in centrifugal vibration exciters.</w:t>
      </w:r>
    </w:p>
    <w:p w14:paraId="0EB85B5F" w14:textId="77777777" w:rsidR="00FA171A" w:rsidRDefault="00FA171A" w:rsidP="00EC3FB5">
      <w:pPr>
        <w:tabs>
          <w:tab w:val="left" w:pos="1665"/>
        </w:tabs>
        <w:spacing w:before="240" w:after="240" w:line="240" w:lineRule="auto"/>
        <w:ind w:firstLine="284"/>
        <w:jc w:val="center"/>
        <w:outlineLvl w:val="0"/>
        <w:rPr>
          <w:rStyle w:val="ac"/>
          <w:rFonts w:ascii="Times New Roman" w:hAnsi="Times New Roman" w:cs="Times New Roman"/>
          <w:color w:val="000000" w:themeColor="text1"/>
          <w:sz w:val="24"/>
          <w:szCs w:val="24"/>
          <w:shd w:val="clear" w:color="auto" w:fill="FFFFFF"/>
          <w:lang w:val="en-US"/>
        </w:rPr>
      </w:pPr>
    </w:p>
    <w:p w14:paraId="0183CBAC" w14:textId="77777777" w:rsidR="00FA171A" w:rsidRDefault="00FA171A" w:rsidP="00EC3FB5">
      <w:pPr>
        <w:tabs>
          <w:tab w:val="left" w:pos="1665"/>
        </w:tabs>
        <w:spacing w:before="240" w:after="240" w:line="240" w:lineRule="auto"/>
        <w:ind w:firstLine="284"/>
        <w:jc w:val="center"/>
        <w:outlineLvl w:val="0"/>
        <w:rPr>
          <w:rStyle w:val="ac"/>
          <w:rFonts w:ascii="Times New Roman" w:hAnsi="Times New Roman" w:cs="Times New Roman"/>
          <w:color w:val="000000" w:themeColor="text1"/>
          <w:sz w:val="24"/>
          <w:szCs w:val="24"/>
          <w:shd w:val="clear" w:color="auto" w:fill="FFFFFF"/>
          <w:lang w:val="en-US"/>
        </w:rPr>
      </w:pPr>
    </w:p>
    <w:p w14:paraId="09501852" w14:textId="5195F924" w:rsidR="00610914" w:rsidRDefault="00610914" w:rsidP="00EC3FB5">
      <w:pPr>
        <w:tabs>
          <w:tab w:val="left" w:pos="1665"/>
        </w:tabs>
        <w:spacing w:before="240" w:after="240" w:line="240" w:lineRule="auto"/>
        <w:ind w:firstLine="284"/>
        <w:jc w:val="center"/>
        <w:outlineLvl w:val="0"/>
        <w:rPr>
          <w:rStyle w:val="ac"/>
          <w:rFonts w:ascii="Times New Roman" w:hAnsi="Times New Roman" w:cs="Times New Roman"/>
          <w:color w:val="000000" w:themeColor="text1"/>
          <w:sz w:val="24"/>
          <w:szCs w:val="24"/>
          <w:shd w:val="clear" w:color="auto" w:fill="FFFFFF"/>
          <w:lang w:val="en-US"/>
        </w:rPr>
      </w:pPr>
      <w:r w:rsidRPr="00D33DFB">
        <w:rPr>
          <w:rStyle w:val="ac"/>
          <w:rFonts w:ascii="Times New Roman" w:hAnsi="Times New Roman" w:cs="Times New Roman"/>
          <w:color w:val="000000" w:themeColor="text1"/>
          <w:sz w:val="24"/>
          <w:szCs w:val="24"/>
          <w:shd w:val="clear" w:color="auto" w:fill="FFFFFF"/>
          <w:lang w:val="en-US"/>
        </w:rPr>
        <w:lastRenderedPageBreak/>
        <w:t>METHOD</w:t>
      </w:r>
      <w:r w:rsidR="00153ED4">
        <w:rPr>
          <w:rStyle w:val="ac"/>
          <w:rFonts w:ascii="Times New Roman" w:hAnsi="Times New Roman" w:cs="Times New Roman"/>
          <w:color w:val="000000" w:themeColor="text1"/>
          <w:sz w:val="24"/>
          <w:szCs w:val="24"/>
          <w:shd w:val="clear" w:color="auto" w:fill="FFFFFF"/>
          <w:lang w:val="en-US"/>
        </w:rPr>
        <w:t xml:space="preserve">OLOGY </w:t>
      </w:r>
    </w:p>
    <w:p w14:paraId="3D2D276B" w14:textId="3954BC41" w:rsidR="007968D0" w:rsidRPr="00610914" w:rsidRDefault="00AF1A31" w:rsidP="00B67C9C">
      <w:pPr>
        <w:tabs>
          <w:tab w:val="left" w:pos="1665"/>
        </w:tabs>
        <w:spacing w:line="240" w:lineRule="auto"/>
        <w:ind w:firstLine="284"/>
        <w:jc w:val="both"/>
        <w:outlineLvl w:val="0"/>
        <w:rPr>
          <w:rFonts w:ascii="Times New Roman" w:hAnsi="Times New Roman" w:cs="Times New Roman"/>
          <w:color w:val="000000" w:themeColor="text1"/>
          <w:sz w:val="20"/>
          <w:szCs w:val="20"/>
          <w:lang w:val="en-US"/>
        </w:rPr>
      </w:pPr>
      <w:r w:rsidRPr="00610914">
        <w:rPr>
          <w:rFonts w:ascii="Times New Roman" w:hAnsi="Times New Roman" w:cs="Times New Roman"/>
          <w:color w:val="000000" w:themeColor="text1"/>
          <w:sz w:val="20"/>
          <w:szCs w:val="20"/>
          <w:shd w:val="clear" w:color="auto" w:fill="FFFFFF"/>
          <w:lang w:val="en-US"/>
        </w:rPr>
        <w:t>The study of milling machine dynamics is an important task in the design, modernization, and operation of metalworking equipment. In this context, the term "dynamics" refers to processes related to vibrations, oscillations, the motion of working parts (tools/workpieces), as well as the machine's stability and operational accuracy under various working conditions.</w:t>
      </w:r>
      <w:r w:rsidR="007968D0" w:rsidRPr="00610914">
        <w:rPr>
          <w:rFonts w:ascii="Times New Roman" w:hAnsi="Times New Roman" w:cs="Times New Roman"/>
          <w:color w:val="000000" w:themeColor="text1"/>
          <w:sz w:val="20"/>
          <w:szCs w:val="20"/>
          <w:shd w:val="clear" w:color="auto" w:fill="FFFFFF"/>
          <w:lang w:val="en-US"/>
        </w:rPr>
        <w:t xml:space="preserve"> For the analysis of these processes, three main groups of methods are used: theoretical, numerical, and experimental. Theoretical methods are based on the mathematical description of mechanical processes.</w:t>
      </w:r>
      <w:r w:rsidR="00E84123" w:rsidRPr="00610914">
        <w:rPr>
          <w:rFonts w:ascii="Times New Roman" w:eastAsia="Times New Roman" w:hAnsi="Times New Roman" w:cs="Times New Roman"/>
          <w:color w:val="000000" w:themeColor="text1"/>
          <w:sz w:val="20"/>
          <w:szCs w:val="20"/>
          <w:lang w:val="en-US" w:eastAsia="ru-RU"/>
        </w:rPr>
        <w:t xml:space="preserve"> </w:t>
      </w:r>
      <w:r w:rsidR="007968D0" w:rsidRPr="00610914">
        <w:rPr>
          <w:rFonts w:ascii="Times New Roman" w:hAnsi="Times New Roman" w:cs="Times New Roman"/>
          <w:color w:val="000000" w:themeColor="text1"/>
          <w:sz w:val="20"/>
          <w:szCs w:val="20"/>
          <w:shd w:val="clear" w:color="auto" w:fill="FFFFFF"/>
          <w:lang w:val="en-US"/>
        </w:rPr>
        <w:t>These methods include the use of Lagrange equations, which enable the construction of motion models for systems with multiple degrees of freedom; harmonic analysis for studying frequency characteristics; and the development of single-mass and multi-mass models to assess stability and the nature of vibrations.</w:t>
      </w:r>
      <w:r w:rsidR="00E84123" w:rsidRPr="00610914">
        <w:rPr>
          <w:rFonts w:ascii="Times New Roman" w:eastAsia="Times New Roman" w:hAnsi="Times New Roman" w:cs="Times New Roman"/>
          <w:color w:val="000000" w:themeColor="text1"/>
          <w:sz w:val="20"/>
          <w:szCs w:val="20"/>
          <w:lang w:val="en-US" w:eastAsia="ru-RU"/>
        </w:rPr>
        <w:t xml:space="preserve"> </w:t>
      </w:r>
      <w:r w:rsidR="007968D0" w:rsidRPr="00610914">
        <w:rPr>
          <w:rFonts w:ascii="Times New Roman" w:hAnsi="Times New Roman" w:cs="Times New Roman"/>
          <w:color w:val="000000" w:themeColor="text1"/>
          <w:sz w:val="20"/>
          <w:szCs w:val="20"/>
          <w:shd w:val="clear" w:color="auto" w:fill="FFFFFF"/>
          <w:lang w:val="en-US"/>
        </w:rPr>
        <w:t>These methods allow for the prediction of potential dynamic issues and the optimization of design parameters during the early stages of development.</w:t>
      </w:r>
      <w:r w:rsidR="00610914" w:rsidRPr="00610914">
        <w:rPr>
          <w:rFonts w:ascii="Times New Roman" w:hAnsi="Times New Roman" w:cs="Times New Roman"/>
          <w:color w:val="000000" w:themeColor="text1"/>
          <w:sz w:val="20"/>
          <w:szCs w:val="20"/>
          <w:shd w:val="clear" w:color="auto" w:fill="FFFFFF"/>
          <w:lang w:val="en-US"/>
        </w:rPr>
        <w:t xml:space="preserve"> </w:t>
      </w:r>
      <w:r w:rsidR="007968D0" w:rsidRPr="00610914">
        <w:rPr>
          <w:rFonts w:ascii="Times New Roman" w:hAnsi="Times New Roman" w:cs="Times New Roman"/>
          <w:color w:val="000000" w:themeColor="text1"/>
          <w:sz w:val="20"/>
          <w:szCs w:val="20"/>
          <w:lang w:val="en-US"/>
        </w:rPr>
        <w:t>The entire variety of processes involving changes in a scalar quantity in mechanics can be divided into two classes: oscillatory processes and non-oscillatory processes.</w:t>
      </w:r>
      <w:r w:rsidR="00610914" w:rsidRPr="00610914">
        <w:rPr>
          <w:rFonts w:ascii="Times New Roman" w:hAnsi="Times New Roman" w:cs="Times New Roman"/>
          <w:color w:val="000000" w:themeColor="text1"/>
          <w:sz w:val="20"/>
          <w:szCs w:val="20"/>
          <w:lang w:val="en-US"/>
        </w:rPr>
        <w:t xml:space="preserve"> </w:t>
      </w:r>
      <w:r w:rsidR="007968D0" w:rsidRPr="00610914">
        <w:rPr>
          <w:rFonts w:ascii="Times New Roman" w:hAnsi="Times New Roman" w:cs="Times New Roman"/>
          <w:color w:val="000000" w:themeColor="text1"/>
          <w:sz w:val="20"/>
          <w:szCs w:val="20"/>
          <w:lang w:val="en-US"/>
        </w:rPr>
        <w:t>Generally speaking, the magnitude, spatial orientation, and temporal character of the forcing forces and moments generated by centrifugal vibration exciters depend on the motion of the machine's vibrational working parts, which are set into oscillation by these very exciters.</w:t>
      </w:r>
    </w:p>
    <w:p w14:paraId="150ACBB2" w14:textId="2B76793A" w:rsidR="00610914" w:rsidRDefault="00610914" w:rsidP="00B67C9C">
      <w:pPr>
        <w:pStyle w:val="ds-markdown-paragraph"/>
        <w:shd w:val="clear" w:color="auto" w:fill="FFFFFF"/>
        <w:spacing w:before="240" w:beforeAutospacing="0" w:after="240" w:afterAutospacing="0"/>
        <w:jc w:val="center"/>
        <w:rPr>
          <w:rStyle w:val="ac"/>
          <w:color w:val="0F1115"/>
          <w:lang w:val="en-US"/>
        </w:rPr>
      </w:pPr>
      <w:r w:rsidRPr="00610914">
        <w:rPr>
          <w:rStyle w:val="ac"/>
          <w:color w:val="0F1115"/>
          <w:lang w:val="en-US"/>
        </w:rPr>
        <w:t>RESULTS</w:t>
      </w:r>
    </w:p>
    <w:p w14:paraId="0B52CEDA" w14:textId="1F4AD645" w:rsidR="007968D0" w:rsidRPr="00610914" w:rsidRDefault="007968D0" w:rsidP="00FA171A">
      <w:pPr>
        <w:pStyle w:val="ds-markdown-paragraph"/>
        <w:shd w:val="clear" w:color="auto" w:fill="FFFFFF"/>
        <w:spacing w:before="0" w:beforeAutospacing="0" w:after="0" w:afterAutospacing="0"/>
        <w:ind w:firstLine="284"/>
        <w:jc w:val="both"/>
        <w:rPr>
          <w:color w:val="000000" w:themeColor="text1"/>
          <w:sz w:val="20"/>
          <w:szCs w:val="20"/>
        </w:rPr>
      </w:pPr>
      <w:r w:rsidRPr="00610914">
        <w:rPr>
          <w:color w:val="000000" w:themeColor="text1"/>
          <w:sz w:val="20"/>
          <w:szCs w:val="20"/>
          <w:lang w:val="en-US"/>
        </w:rPr>
        <w:t xml:space="preserve">The task of creating a superharmonic vibration drive requires the implementation of a series of design measures. To clarify the approaches to this, we will examine several schemes with progressively increasing complexity. </w:t>
      </w:r>
      <w:r w:rsidRPr="00610914">
        <w:rPr>
          <w:color w:val="000000" w:themeColor="text1"/>
          <w:sz w:val="20"/>
          <w:szCs w:val="20"/>
        </w:rPr>
        <w:t>Initially, we will consider the scheme presented in Fig. 1.</w:t>
      </w:r>
    </w:p>
    <w:p w14:paraId="1D6BAC73" w14:textId="38C8C861" w:rsidR="00D37A12" w:rsidRPr="0009060D" w:rsidRDefault="00973814" w:rsidP="00FA171A">
      <w:pPr>
        <w:tabs>
          <w:tab w:val="left" w:pos="1665"/>
        </w:tabs>
        <w:spacing w:after="0" w:line="240" w:lineRule="auto"/>
        <w:jc w:val="center"/>
        <w:outlineLvl w:val="0"/>
        <w:rPr>
          <w:rFonts w:ascii="Times New Roman" w:hAnsi="Times New Roman" w:cs="Times New Roman"/>
          <w:color w:val="000000" w:themeColor="text1"/>
          <w:sz w:val="28"/>
          <w:szCs w:val="28"/>
        </w:rPr>
      </w:pPr>
      <w:r w:rsidRPr="0009060D">
        <w:rPr>
          <w:rFonts w:ascii="Times New Roman" w:hAnsi="Times New Roman" w:cs="Times New Roman"/>
          <w:noProof/>
          <w:color w:val="000000" w:themeColor="text1"/>
          <w:sz w:val="28"/>
          <w:szCs w:val="28"/>
          <w:lang w:val="en-US"/>
        </w:rPr>
        <w:drawing>
          <wp:inline distT="0" distB="0" distL="0" distR="0" wp14:anchorId="6685CBED" wp14:editId="58BE5631">
            <wp:extent cx="2495562" cy="1295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32314" t="31770" r="30997" b="8376"/>
                    <a:stretch/>
                  </pic:blipFill>
                  <pic:spPr bwMode="auto">
                    <a:xfrm>
                      <a:off x="0" y="0"/>
                      <a:ext cx="2499865" cy="1297634"/>
                    </a:xfrm>
                    <a:prstGeom prst="rect">
                      <a:avLst/>
                    </a:prstGeom>
                    <a:ln>
                      <a:noFill/>
                    </a:ln>
                    <a:extLst>
                      <a:ext uri="{53640926-AAD7-44D8-BBD7-CCE9431645EC}">
                        <a14:shadowObscured xmlns:a14="http://schemas.microsoft.com/office/drawing/2010/main"/>
                      </a:ext>
                    </a:extLst>
                  </pic:spPr>
                </pic:pic>
              </a:graphicData>
            </a:graphic>
          </wp:inline>
        </w:drawing>
      </w:r>
    </w:p>
    <w:p w14:paraId="69125156" w14:textId="4FB4463E" w:rsidR="008850A4" w:rsidRPr="00610914" w:rsidRDefault="00610914" w:rsidP="00FA171A">
      <w:pPr>
        <w:spacing w:after="0" w:line="240" w:lineRule="auto"/>
        <w:jc w:val="center"/>
        <w:rPr>
          <w:rFonts w:ascii="Times New Roman" w:hAnsi="Times New Roman" w:cs="Times New Roman"/>
          <w:b/>
          <w:bCs/>
          <w:color w:val="000000" w:themeColor="text1"/>
          <w:sz w:val="20"/>
          <w:szCs w:val="20"/>
          <w:lang w:val="en-US"/>
        </w:rPr>
      </w:pPr>
      <w:r w:rsidRPr="00DA2582">
        <w:rPr>
          <w:rFonts w:ascii="Times New Roman" w:hAnsi="Times New Roman" w:cs="Times New Roman"/>
          <w:b/>
          <w:sz w:val="20"/>
          <w:szCs w:val="20"/>
          <w:lang w:val="en-US" w:eastAsia="de-DE"/>
        </w:rPr>
        <w:t>FIGURE</w:t>
      </w:r>
      <w:r w:rsidRPr="002004D3">
        <w:rPr>
          <w:rStyle w:val="ac"/>
          <w:rFonts w:ascii="Times New Roman" w:hAnsi="Times New Roman" w:cs="Times New Roman"/>
          <w:color w:val="0F1115"/>
          <w:sz w:val="20"/>
          <w:szCs w:val="20"/>
          <w:shd w:val="clear" w:color="auto" w:fill="FFFFFF"/>
          <w:lang w:val="en-US"/>
        </w:rPr>
        <w:t xml:space="preserve"> 1.</w:t>
      </w:r>
      <w:r w:rsidRPr="002004D3">
        <w:rPr>
          <w:rFonts w:ascii="Times New Roman" w:hAnsi="Times New Roman" w:cs="Times New Roman"/>
          <w:color w:val="0F1115"/>
          <w:sz w:val="20"/>
          <w:szCs w:val="20"/>
          <w:shd w:val="clear" w:color="auto" w:fill="FFFFFF"/>
          <w:lang w:val="en-US"/>
        </w:rPr>
        <w:t> </w:t>
      </w:r>
      <w:r w:rsidR="007968D0" w:rsidRPr="00610914">
        <w:rPr>
          <w:rFonts w:ascii="Times New Roman" w:hAnsi="Times New Roman" w:cs="Times New Roman"/>
          <w:color w:val="000000" w:themeColor="text1"/>
          <w:sz w:val="20"/>
          <w:szCs w:val="20"/>
          <w:shd w:val="clear" w:color="auto" w:fill="FFFFFF"/>
          <w:lang w:val="en-US"/>
        </w:rPr>
        <w:t>The balancing assembly of milling machines, featuring an adjustable unbalance mechanism</w:t>
      </w:r>
    </w:p>
    <w:p w14:paraId="3A4943A2" w14:textId="77777777" w:rsidR="00FA171A" w:rsidRDefault="00FA171A" w:rsidP="00FA171A">
      <w:pPr>
        <w:pStyle w:val="ds-markdown-paragraph"/>
        <w:shd w:val="clear" w:color="auto" w:fill="FFFFFF"/>
        <w:spacing w:before="0" w:beforeAutospacing="0" w:after="0" w:afterAutospacing="0"/>
        <w:ind w:firstLine="284"/>
        <w:jc w:val="both"/>
        <w:rPr>
          <w:color w:val="000000" w:themeColor="text1"/>
          <w:sz w:val="20"/>
          <w:szCs w:val="20"/>
          <w:lang w:val="en-US"/>
        </w:rPr>
      </w:pPr>
    </w:p>
    <w:p w14:paraId="32FF5776" w14:textId="5A02D8F0" w:rsidR="007968D0" w:rsidRPr="00610914" w:rsidRDefault="007968D0" w:rsidP="00FA171A">
      <w:pPr>
        <w:pStyle w:val="ds-markdown-paragraph"/>
        <w:shd w:val="clear" w:color="auto" w:fill="FFFFFF"/>
        <w:spacing w:before="0" w:beforeAutospacing="0" w:after="0" w:afterAutospacing="0"/>
        <w:ind w:firstLine="284"/>
        <w:jc w:val="both"/>
        <w:rPr>
          <w:color w:val="000000" w:themeColor="text1"/>
          <w:sz w:val="20"/>
          <w:szCs w:val="20"/>
          <w:lang w:val="en-US"/>
        </w:rPr>
      </w:pPr>
      <w:r w:rsidRPr="00610914">
        <w:rPr>
          <w:color w:val="000000" w:themeColor="text1"/>
          <w:sz w:val="20"/>
          <w:szCs w:val="20"/>
          <w:lang w:val="en-US"/>
        </w:rPr>
        <w:t>Here, the working organ 4 is connected to the fixed frame 1 via a spring 3 and a damper 2. The working organ, constrained by the ideal links 6, is set into oscillatory motion by the unbalance 5.</w:t>
      </w:r>
    </w:p>
    <w:p w14:paraId="08CB27FB" w14:textId="77777777" w:rsidR="007968D0" w:rsidRPr="00610914" w:rsidRDefault="007968D0" w:rsidP="00FA171A">
      <w:pPr>
        <w:pStyle w:val="ds-markdown-paragraph"/>
        <w:shd w:val="clear" w:color="auto" w:fill="FFFFFF"/>
        <w:spacing w:before="0" w:beforeAutospacing="0" w:after="0" w:afterAutospacing="0"/>
        <w:ind w:firstLine="284"/>
        <w:jc w:val="both"/>
        <w:rPr>
          <w:color w:val="000000" w:themeColor="text1"/>
          <w:sz w:val="20"/>
          <w:szCs w:val="20"/>
          <w:lang w:val="en-US"/>
        </w:rPr>
      </w:pPr>
      <w:r w:rsidRPr="00610914">
        <w:rPr>
          <w:color w:val="000000" w:themeColor="text1"/>
          <w:sz w:val="20"/>
          <w:szCs w:val="20"/>
          <w:lang w:val="en-US"/>
        </w:rPr>
        <w:t>Let us take as generalized coordinates the displacement </w:t>
      </w:r>
      <w:r w:rsidRPr="00610914">
        <w:rPr>
          <w:rStyle w:val="katex-mathml"/>
          <w:color w:val="000000" w:themeColor="text1"/>
          <w:sz w:val="20"/>
          <w:szCs w:val="20"/>
          <w:bdr w:val="none" w:sz="0" w:space="0" w:color="auto" w:frame="1"/>
          <w:lang w:val="en-US"/>
        </w:rPr>
        <w:t>x</w:t>
      </w:r>
      <w:r w:rsidRPr="00610914">
        <w:rPr>
          <w:rStyle w:val="mord"/>
          <w:i/>
          <w:iCs/>
          <w:color w:val="000000" w:themeColor="text1"/>
          <w:sz w:val="20"/>
          <w:szCs w:val="20"/>
          <w:lang w:val="en-US"/>
        </w:rPr>
        <w:t>x</w:t>
      </w:r>
      <w:r w:rsidRPr="00610914">
        <w:rPr>
          <w:color w:val="000000" w:themeColor="text1"/>
          <w:sz w:val="20"/>
          <w:szCs w:val="20"/>
          <w:lang w:val="en-US"/>
        </w:rPr>
        <w:t> of the working organ from its equilibrium position and the rotation angle </w:t>
      </w:r>
      <w:r w:rsidRPr="00610914">
        <w:rPr>
          <w:rStyle w:val="katex-mathml"/>
          <w:color w:val="000000" w:themeColor="text1"/>
          <w:sz w:val="20"/>
          <w:szCs w:val="20"/>
          <w:bdr w:val="none" w:sz="0" w:space="0" w:color="auto" w:frame="1"/>
        </w:rPr>
        <w:t>φ</w:t>
      </w:r>
      <w:r w:rsidRPr="00610914">
        <w:rPr>
          <w:rStyle w:val="mord"/>
          <w:i/>
          <w:iCs/>
          <w:color w:val="000000" w:themeColor="text1"/>
          <w:sz w:val="20"/>
          <w:szCs w:val="20"/>
        </w:rPr>
        <w:t>φ</w:t>
      </w:r>
      <w:r w:rsidRPr="00610914">
        <w:rPr>
          <w:color w:val="000000" w:themeColor="text1"/>
          <w:sz w:val="20"/>
          <w:szCs w:val="20"/>
          <w:lang w:val="en-US"/>
        </w:rPr>
        <w:t> of the unbalance. We then write the differential equation (neglecting gravity, which is insignificant since our further interest lies in the problem of amplifying the third harmonic of the oscillation in the working organ of milling machines):</w:t>
      </w:r>
    </w:p>
    <w:p w14:paraId="44EFC91E" w14:textId="21AE2BD9" w:rsidR="00827BD4" w:rsidRPr="00AA2773" w:rsidRDefault="00000000" w:rsidP="00FA171A">
      <w:pPr>
        <w:spacing w:after="0" w:line="240" w:lineRule="auto"/>
        <w:ind w:firstLine="284"/>
        <w:jc w:val="right"/>
        <w:rPr>
          <w:rFonts w:ascii="Times New Roman" w:eastAsiaTheme="minorEastAsia" w:hAnsi="Times New Roman" w:cs="Times New Roman"/>
          <w:color w:val="000000" w:themeColor="text1"/>
          <w:sz w:val="20"/>
          <w:szCs w:val="20"/>
          <w:lang w:val="en-US"/>
        </w:rPr>
      </w:pPr>
      <m:oMath>
        <m:d>
          <m:dPr>
            <m:begChr m:val="{"/>
            <m:endChr m:val=""/>
            <m:ctrlPr>
              <w:rPr>
                <w:rFonts w:ascii="Cambria Math" w:hAnsi="Cambria Math" w:cs="Times New Roman"/>
                <w:color w:val="000000" w:themeColor="text1"/>
                <w:sz w:val="20"/>
                <w:szCs w:val="20"/>
              </w:rPr>
            </m:ctrlPr>
          </m:dPr>
          <m:e>
            <m:eqArr>
              <m:eqArrPr>
                <m:ctrlPr>
                  <w:rPr>
                    <w:rFonts w:ascii="Cambria Math" w:hAnsi="Cambria Math" w:cs="Times New Roman"/>
                    <w:color w:val="000000" w:themeColor="text1"/>
                    <w:sz w:val="20"/>
                    <w:szCs w:val="20"/>
                  </w:rPr>
                </m:ctrlPr>
              </m:eqArrPr>
              <m:e>
                <m:d>
                  <m:dPr>
                    <m:ctrlPr>
                      <w:rPr>
                        <w:rFonts w:ascii="Cambria Math" w:hAnsi="Cambria Math" w:cs="Times New Roman"/>
                        <w:color w:val="000000" w:themeColor="text1"/>
                        <w:sz w:val="20"/>
                        <w:szCs w:val="20"/>
                      </w:rPr>
                    </m:ctrlPr>
                  </m:dPr>
                  <m:e>
                    <m:sSub>
                      <m:sSubPr>
                        <m:ctrlPr>
                          <w:rPr>
                            <w:rFonts w:ascii="Cambria Math" w:hAnsi="Cambria Math" w:cs="Times New Roman"/>
                            <w:color w:val="000000" w:themeColor="text1"/>
                            <w:sz w:val="20"/>
                            <w:szCs w:val="20"/>
                          </w:rPr>
                        </m:ctrlPr>
                      </m:sSubPr>
                      <m:e>
                        <m:r>
                          <m:rPr>
                            <m:sty m:val="p"/>
                          </m:rPr>
                          <w:rPr>
                            <w:rFonts w:ascii="Cambria Math" w:hAnsi="Cambria Math" w:cs="Times New Roman"/>
                            <w:color w:val="000000" w:themeColor="text1"/>
                            <w:sz w:val="20"/>
                            <w:szCs w:val="20"/>
                            <w:lang w:val="en-US"/>
                          </w:rPr>
                          <m:t>m</m:t>
                        </m:r>
                      </m:e>
                      <m:sub>
                        <m:r>
                          <m:rPr>
                            <m:sty m:val="p"/>
                          </m:rPr>
                          <w:rPr>
                            <w:rFonts w:ascii="Cambria Math" w:hAnsi="Cambria Math" w:cs="Times New Roman"/>
                            <w:color w:val="000000" w:themeColor="text1"/>
                            <w:sz w:val="20"/>
                            <w:szCs w:val="20"/>
                            <w:lang w:val="en-US"/>
                          </w:rPr>
                          <m:t>1</m:t>
                        </m:r>
                      </m:sub>
                    </m:sSub>
                    <m:r>
                      <m:rPr>
                        <m:sty m:val="p"/>
                      </m:rPr>
                      <w:rPr>
                        <w:rFonts w:ascii="Cambria Math" w:hAnsi="Cambria Math" w:cs="Times New Roman"/>
                        <w:color w:val="000000" w:themeColor="text1"/>
                        <w:sz w:val="20"/>
                        <w:szCs w:val="20"/>
                        <w:lang w:val="en-US"/>
                      </w:rPr>
                      <m:t>+</m:t>
                    </m:r>
                    <m:sSub>
                      <m:sSubPr>
                        <m:ctrlPr>
                          <w:rPr>
                            <w:rFonts w:ascii="Cambria Math" w:hAnsi="Cambria Math" w:cs="Times New Roman"/>
                            <w:color w:val="000000" w:themeColor="text1"/>
                            <w:sz w:val="20"/>
                            <w:szCs w:val="20"/>
                          </w:rPr>
                        </m:ctrlPr>
                      </m:sSubPr>
                      <m:e>
                        <m:r>
                          <m:rPr>
                            <m:sty m:val="p"/>
                          </m:rPr>
                          <w:rPr>
                            <w:rFonts w:ascii="Cambria Math" w:hAnsi="Cambria Math" w:cs="Times New Roman"/>
                            <w:color w:val="000000" w:themeColor="text1"/>
                            <w:sz w:val="20"/>
                            <w:szCs w:val="20"/>
                            <w:lang w:val="en-US"/>
                          </w:rPr>
                          <m:t>m</m:t>
                        </m:r>
                      </m:e>
                      <m:sub>
                        <m:r>
                          <m:rPr>
                            <m:sty m:val="p"/>
                          </m:rPr>
                          <w:rPr>
                            <w:rFonts w:ascii="Cambria Math" w:hAnsi="Cambria Math" w:cs="Times New Roman"/>
                            <w:color w:val="000000" w:themeColor="text1"/>
                            <w:sz w:val="20"/>
                            <w:szCs w:val="20"/>
                            <w:lang w:val="en-US"/>
                          </w:rPr>
                          <m:t>2</m:t>
                        </m:r>
                      </m:sub>
                    </m:sSub>
                  </m:e>
                </m:d>
                <m:acc>
                  <m:accPr>
                    <m:chr m:val="̈"/>
                    <m:ctrlPr>
                      <w:rPr>
                        <w:rFonts w:ascii="Cambria Math" w:hAnsi="Cambria Math" w:cs="Times New Roman"/>
                        <w:color w:val="000000" w:themeColor="text1"/>
                        <w:sz w:val="20"/>
                        <w:szCs w:val="20"/>
                      </w:rPr>
                    </m:ctrlPr>
                  </m:accPr>
                  <m:e>
                    <m:r>
                      <m:rPr>
                        <m:sty m:val="p"/>
                      </m:rPr>
                      <w:rPr>
                        <w:rFonts w:ascii="Cambria Math" w:hAnsi="Cambria Math" w:cs="Times New Roman"/>
                        <w:color w:val="000000" w:themeColor="text1"/>
                        <w:sz w:val="20"/>
                        <w:szCs w:val="20"/>
                        <w:lang w:val="en-US"/>
                      </w:rPr>
                      <m:t>x</m:t>
                    </m:r>
                  </m:e>
                </m:acc>
                <m:r>
                  <m:rPr>
                    <m:sty m:val="p"/>
                  </m:rPr>
                  <w:rPr>
                    <w:rFonts w:ascii="Cambria Math" w:hAnsi="Cambria Math" w:cs="Times New Roman"/>
                    <w:color w:val="000000" w:themeColor="text1"/>
                    <w:sz w:val="20"/>
                    <w:szCs w:val="20"/>
                    <w:lang w:val="en-US"/>
                  </w:rPr>
                  <m:t>+b</m:t>
                </m:r>
                <m:acc>
                  <m:accPr>
                    <m:chr m:val="̇"/>
                    <m:ctrlPr>
                      <w:rPr>
                        <w:rFonts w:ascii="Cambria Math" w:hAnsi="Cambria Math" w:cs="Times New Roman"/>
                        <w:color w:val="000000" w:themeColor="text1"/>
                        <w:sz w:val="20"/>
                        <w:szCs w:val="20"/>
                      </w:rPr>
                    </m:ctrlPr>
                  </m:accPr>
                  <m:e>
                    <m:r>
                      <m:rPr>
                        <m:sty m:val="p"/>
                      </m:rPr>
                      <w:rPr>
                        <w:rFonts w:ascii="Cambria Math" w:hAnsi="Cambria Math" w:cs="Times New Roman"/>
                        <w:color w:val="000000" w:themeColor="text1"/>
                        <w:sz w:val="20"/>
                        <w:szCs w:val="20"/>
                        <w:lang w:val="en-US"/>
                      </w:rPr>
                      <m:t>x</m:t>
                    </m:r>
                  </m:e>
                </m:acc>
                <m:r>
                  <m:rPr>
                    <m:sty m:val="p"/>
                  </m:rPr>
                  <w:rPr>
                    <w:rFonts w:ascii="Cambria Math" w:hAnsi="Cambria Math" w:cs="Times New Roman"/>
                    <w:color w:val="000000" w:themeColor="text1"/>
                    <w:sz w:val="20"/>
                    <w:szCs w:val="20"/>
                    <w:lang w:val="en-US"/>
                  </w:rPr>
                  <m:t>+cx-</m:t>
                </m:r>
                <m:sSub>
                  <m:sSubPr>
                    <m:ctrlPr>
                      <w:rPr>
                        <w:rFonts w:ascii="Cambria Math" w:hAnsi="Cambria Math" w:cs="Times New Roman"/>
                        <w:color w:val="000000" w:themeColor="text1"/>
                        <w:sz w:val="20"/>
                        <w:szCs w:val="20"/>
                      </w:rPr>
                    </m:ctrlPr>
                  </m:sSubPr>
                  <m:e>
                    <m:r>
                      <m:rPr>
                        <m:sty m:val="p"/>
                      </m:rPr>
                      <w:rPr>
                        <w:rFonts w:ascii="Cambria Math" w:hAnsi="Cambria Math" w:cs="Times New Roman"/>
                        <w:color w:val="000000" w:themeColor="text1"/>
                        <w:sz w:val="20"/>
                        <w:szCs w:val="20"/>
                        <w:lang w:val="en-US"/>
                      </w:rPr>
                      <m:t>m</m:t>
                    </m:r>
                  </m:e>
                  <m:sub>
                    <m:r>
                      <m:rPr>
                        <m:sty m:val="p"/>
                      </m:rPr>
                      <w:rPr>
                        <w:rFonts w:ascii="Cambria Math" w:hAnsi="Cambria Math" w:cs="Times New Roman"/>
                        <w:color w:val="000000" w:themeColor="text1"/>
                        <w:sz w:val="20"/>
                        <w:szCs w:val="20"/>
                        <w:lang w:val="en-US"/>
                      </w:rPr>
                      <m:t>0</m:t>
                    </m:r>
                  </m:sub>
                </m:sSub>
                <m:r>
                  <m:rPr>
                    <m:sty m:val="p"/>
                  </m:rPr>
                  <w:rPr>
                    <w:rFonts w:ascii="Cambria Math" w:hAnsi="Cambria Math" w:cs="Times New Roman"/>
                    <w:color w:val="000000" w:themeColor="text1"/>
                    <w:sz w:val="20"/>
                    <w:szCs w:val="20"/>
                    <w:lang w:val="en-US"/>
                  </w:rPr>
                  <m:t>r</m:t>
                </m:r>
                <m:d>
                  <m:dPr>
                    <m:ctrlPr>
                      <w:rPr>
                        <w:rFonts w:ascii="Cambria Math" w:hAnsi="Cambria Math" w:cs="Times New Roman"/>
                        <w:color w:val="000000" w:themeColor="text1"/>
                        <w:sz w:val="20"/>
                        <w:szCs w:val="20"/>
                      </w:rPr>
                    </m:ctrlPr>
                  </m:dPr>
                  <m:e>
                    <w:bookmarkStart w:id="4" w:name="_Hlk195996747"/>
                    <m:acc>
                      <m:accPr>
                        <m:chr m:val="̈"/>
                        <m:ctrlPr>
                          <w:rPr>
                            <w:rFonts w:ascii="Cambria Math" w:hAnsi="Cambria Math" w:cs="Times New Roman"/>
                            <w:color w:val="000000" w:themeColor="text1"/>
                            <w:sz w:val="20"/>
                            <w:szCs w:val="20"/>
                          </w:rPr>
                        </m:ctrlPr>
                      </m:accPr>
                      <m:e>
                        <m:r>
                          <m:rPr>
                            <m:sty m:val="p"/>
                          </m:rPr>
                          <w:rPr>
                            <w:rFonts w:ascii="Cambria Math" w:hAnsi="Cambria Math" w:cs="Times New Roman"/>
                            <w:color w:val="000000" w:themeColor="text1"/>
                            <w:sz w:val="20"/>
                            <w:szCs w:val="20"/>
                          </w:rPr>
                          <m:t>φ</m:t>
                        </m:r>
                      </m:e>
                    </m:acc>
                    <w:bookmarkEnd w:id="4"/>
                    <m:r>
                      <m:rPr>
                        <m:sty m:val="p"/>
                      </m:rPr>
                      <w:rPr>
                        <w:rFonts w:ascii="Cambria Math" w:hAnsi="Cambria Math" w:cs="Times New Roman"/>
                        <w:color w:val="000000" w:themeColor="text1"/>
                        <w:sz w:val="20"/>
                        <w:szCs w:val="20"/>
                        <w:lang w:val="en-US"/>
                      </w:rPr>
                      <m:t>sin</m:t>
                    </m:r>
                    <m:r>
                      <m:rPr>
                        <m:sty m:val="p"/>
                      </m:rPr>
                      <w:rPr>
                        <w:rFonts w:ascii="Cambria Math" w:hAnsi="Cambria Math" w:cs="Times New Roman"/>
                        <w:color w:val="000000" w:themeColor="text1"/>
                        <w:sz w:val="20"/>
                        <w:szCs w:val="20"/>
                      </w:rPr>
                      <m:t>φ</m:t>
                    </m:r>
                    <m:r>
                      <m:rPr>
                        <m:sty m:val="p"/>
                      </m:rPr>
                      <w:rPr>
                        <w:rFonts w:ascii="Cambria Math" w:hAnsi="Cambria Math" w:cs="Times New Roman"/>
                        <w:color w:val="000000" w:themeColor="text1"/>
                        <w:sz w:val="20"/>
                        <w:szCs w:val="20"/>
                        <w:lang w:val="en-US"/>
                      </w:rPr>
                      <m:t>+</m:t>
                    </m:r>
                    <m:sSup>
                      <m:sSupPr>
                        <m:ctrlPr>
                          <w:rPr>
                            <w:rFonts w:ascii="Cambria Math" w:hAnsi="Cambria Math" w:cs="Times New Roman"/>
                            <w:color w:val="000000" w:themeColor="text1"/>
                            <w:sz w:val="20"/>
                            <w:szCs w:val="20"/>
                          </w:rPr>
                        </m:ctrlPr>
                      </m:sSupPr>
                      <m:e>
                        <m:acc>
                          <m:accPr>
                            <m:chr m:val="̇"/>
                            <m:ctrlPr>
                              <w:rPr>
                                <w:rFonts w:ascii="Cambria Math" w:hAnsi="Cambria Math" w:cs="Times New Roman"/>
                                <w:color w:val="000000" w:themeColor="text1"/>
                                <w:sz w:val="20"/>
                                <w:szCs w:val="20"/>
                              </w:rPr>
                            </m:ctrlPr>
                          </m:accPr>
                          <m:e>
                            <m:r>
                              <m:rPr>
                                <m:sty m:val="p"/>
                              </m:rPr>
                              <w:rPr>
                                <w:rFonts w:ascii="Cambria Math" w:hAnsi="Cambria Math" w:cs="Times New Roman"/>
                                <w:color w:val="000000" w:themeColor="text1"/>
                                <w:sz w:val="20"/>
                                <w:szCs w:val="20"/>
                              </w:rPr>
                              <m:t>φ</m:t>
                            </m:r>
                          </m:e>
                        </m:acc>
                      </m:e>
                      <m:sup>
                        <m:r>
                          <m:rPr>
                            <m:sty m:val="p"/>
                          </m:rPr>
                          <w:rPr>
                            <w:rFonts w:ascii="Cambria Math" w:hAnsi="Cambria Math" w:cs="Times New Roman"/>
                            <w:color w:val="000000" w:themeColor="text1"/>
                            <w:sz w:val="20"/>
                            <w:szCs w:val="20"/>
                            <w:lang w:val="en-US"/>
                          </w:rPr>
                          <m:t>2</m:t>
                        </m:r>
                      </m:sup>
                    </m:sSup>
                    <m:r>
                      <m:rPr>
                        <m:sty m:val="p"/>
                      </m:rPr>
                      <w:rPr>
                        <w:rFonts w:ascii="Cambria Math" w:hAnsi="Cambria Math" w:cs="Times New Roman"/>
                        <w:color w:val="000000" w:themeColor="text1"/>
                        <w:sz w:val="20"/>
                        <w:szCs w:val="20"/>
                        <w:lang w:val="en-US"/>
                      </w:rPr>
                      <m:t>cos</m:t>
                    </m:r>
                    <m:r>
                      <m:rPr>
                        <m:sty m:val="p"/>
                      </m:rPr>
                      <w:rPr>
                        <w:rFonts w:ascii="Cambria Math" w:hAnsi="Cambria Math" w:cs="Times New Roman"/>
                        <w:color w:val="000000" w:themeColor="text1"/>
                        <w:sz w:val="20"/>
                        <w:szCs w:val="20"/>
                      </w:rPr>
                      <m:t>φ</m:t>
                    </m:r>
                  </m:e>
                </m:d>
                <m:r>
                  <m:rPr>
                    <m:sty m:val="p"/>
                  </m:rPr>
                  <w:rPr>
                    <w:rFonts w:ascii="Cambria Math" w:hAnsi="Cambria Math" w:cs="Times New Roman"/>
                    <w:color w:val="000000" w:themeColor="text1"/>
                    <w:sz w:val="20"/>
                    <w:szCs w:val="20"/>
                    <w:lang w:val="en-US"/>
                  </w:rPr>
                  <m:t>=0,</m:t>
                </m:r>
              </m:e>
              <m:e>
                <m:r>
                  <m:rPr>
                    <m:sty m:val="p"/>
                  </m:rPr>
                  <w:rPr>
                    <w:rFonts w:ascii="Cambria Math" w:hAnsi="Cambria Math" w:cs="Times New Roman"/>
                    <w:color w:val="000000" w:themeColor="text1"/>
                    <w:sz w:val="20"/>
                    <w:szCs w:val="20"/>
                    <w:lang w:val="en-US"/>
                  </w:rPr>
                  <m:t>J</m:t>
                </m:r>
                <m:acc>
                  <m:accPr>
                    <m:chr m:val="̈"/>
                    <m:ctrlPr>
                      <w:rPr>
                        <w:rFonts w:ascii="Cambria Math" w:hAnsi="Cambria Math" w:cs="Times New Roman"/>
                        <w:color w:val="000000" w:themeColor="text1"/>
                        <w:sz w:val="20"/>
                        <w:szCs w:val="20"/>
                      </w:rPr>
                    </m:ctrlPr>
                  </m:accPr>
                  <m:e>
                    <m:r>
                      <m:rPr>
                        <m:sty m:val="p"/>
                      </m:rPr>
                      <w:rPr>
                        <w:rFonts w:ascii="Cambria Math" w:hAnsi="Cambria Math" w:cs="Times New Roman"/>
                        <w:color w:val="000000" w:themeColor="text1"/>
                        <w:sz w:val="20"/>
                        <w:szCs w:val="20"/>
                      </w:rPr>
                      <m:t>φ</m:t>
                    </m:r>
                  </m:e>
                </m:acc>
                <m:r>
                  <m:rPr>
                    <m:sty m:val="p"/>
                  </m:rPr>
                  <w:rPr>
                    <w:rFonts w:ascii="Cambria Math" w:hAnsi="Cambria Math" w:cs="Times New Roman"/>
                    <w:color w:val="000000" w:themeColor="text1"/>
                    <w:sz w:val="20"/>
                    <w:szCs w:val="20"/>
                    <w:lang w:val="en-US"/>
                  </w:rPr>
                  <m:t>-</m:t>
                </m:r>
                <m:sSub>
                  <m:sSubPr>
                    <m:ctrlPr>
                      <w:rPr>
                        <w:rFonts w:ascii="Cambria Math" w:hAnsi="Cambria Math" w:cs="Times New Roman"/>
                        <w:color w:val="000000" w:themeColor="text1"/>
                        <w:sz w:val="20"/>
                        <w:szCs w:val="20"/>
                      </w:rPr>
                    </m:ctrlPr>
                  </m:sSubPr>
                  <m:e>
                    <m:r>
                      <m:rPr>
                        <m:sty m:val="p"/>
                      </m:rPr>
                      <w:rPr>
                        <w:rFonts w:ascii="Cambria Math" w:hAnsi="Cambria Math" w:cs="Times New Roman"/>
                        <w:color w:val="000000" w:themeColor="text1"/>
                        <w:sz w:val="20"/>
                        <w:szCs w:val="20"/>
                        <w:lang w:val="en-US"/>
                      </w:rPr>
                      <m:t>m</m:t>
                    </m:r>
                  </m:e>
                  <m:sub>
                    <m:r>
                      <m:rPr>
                        <m:sty m:val="p"/>
                      </m:rPr>
                      <w:rPr>
                        <w:rFonts w:ascii="Cambria Math" w:hAnsi="Cambria Math" w:cs="Times New Roman"/>
                        <w:color w:val="000000" w:themeColor="text1"/>
                        <w:sz w:val="20"/>
                        <w:szCs w:val="20"/>
                        <w:lang w:val="en-US"/>
                      </w:rPr>
                      <m:t>0</m:t>
                    </m:r>
                  </m:sub>
                </m:sSub>
                <m:r>
                  <m:rPr>
                    <m:sty m:val="p"/>
                  </m:rPr>
                  <w:rPr>
                    <w:rFonts w:ascii="Cambria Math" w:hAnsi="Cambria Math" w:cs="Times New Roman"/>
                    <w:color w:val="000000" w:themeColor="text1"/>
                    <w:sz w:val="20"/>
                    <w:szCs w:val="20"/>
                    <w:lang w:val="en-US"/>
                  </w:rPr>
                  <m:t>r</m:t>
                </m:r>
                <m:acc>
                  <m:accPr>
                    <m:chr m:val="̈"/>
                    <m:ctrlPr>
                      <w:rPr>
                        <w:rFonts w:ascii="Cambria Math" w:hAnsi="Cambria Math" w:cs="Times New Roman"/>
                        <w:color w:val="000000" w:themeColor="text1"/>
                        <w:sz w:val="20"/>
                        <w:szCs w:val="20"/>
                      </w:rPr>
                    </m:ctrlPr>
                  </m:accPr>
                  <m:e>
                    <m:r>
                      <m:rPr>
                        <m:sty m:val="p"/>
                      </m:rPr>
                      <w:rPr>
                        <w:rFonts w:ascii="Cambria Math" w:hAnsi="Cambria Math" w:cs="Times New Roman"/>
                        <w:color w:val="000000" w:themeColor="text1"/>
                        <w:sz w:val="20"/>
                        <w:szCs w:val="20"/>
                        <w:lang w:val="en-US"/>
                      </w:rPr>
                      <m:t>x</m:t>
                    </m:r>
                  </m:e>
                </m:acc>
                <m:r>
                  <m:rPr>
                    <m:sty m:val="p"/>
                  </m:rPr>
                  <w:rPr>
                    <w:rFonts w:ascii="Cambria Math" w:hAnsi="Cambria Math" w:cs="Times New Roman"/>
                    <w:color w:val="000000" w:themeColor="text1"/>
                    <w:sz w:val="20"/>
                    <w:szCs w:val="20"/>
                    <w:lang w:val="en-US"/>
                  </w:rPr>
                  <m:t>sin</m:t>
                </m:r>
                <m:r>
                  <m:rPr>
                    <m:sty m:val="p"/>
                  </m:rPr>
                  <w:rPr>
                    <w:rFonts w:ascii="Cambria Math" w:hAnsi="Cambria Math" w:cs="Times New Roman"/>
                    <w:color w:val="000000" w:themeColor="text1"/>
                    <w:sz w:val="20"/>
                    <w:szCs w:val="20"/>
                  </w:rPr>
                  <m:t>φ</m:t>
                </m:r>
                <m:r>
                  <m:rPr>
                    <m:sty m:val="p"/>
                  </m:rPr>
                  <w:rPr>
                    <w:rFonts w:ascii="Cambria Math" w:hAnsi="Cambria Math" w:cs="Times New Roman"/>
                    <w:color w:val="000000" w:themeColor="text1"/>
                    <w:sz w:val="20"/>
                    <w:szCs w:val="20"/>
                    <w:lang w:val="en-US"/>
                  </w:rPr>
                  <m:t>=M</m:t>
                </m:r>
                <m:r>
                  <m:rPr>
                    <m:sty m:val="p"/>
                  </m:rPr>
                  <w:rPr>
                    <w:rFonts w:ascii="Cambria Math" w:hAnsi="Cambria Math" w:cs="Times New Roman"/>
                    <w:color w:val="000000" w:themeColor="text1"/>
                    <w:sz w:val="20"/>
                    <w:szCs w:val="20"/>
                    <w:lang w:val="uz-Cyrl-UZ"/>
                  </w:rPr>
                  <m:t>;</m:t>
                </m:r>
              </m:e>
            </m:eqArr>
          </m:e>
        </m:d>
      </m:oMath>
      <w:r w:rsidR="000F0D8C" w:rsidRPr="00AA2773">
        <w:rPr>
          <w:rFonts w:ascii="Times New Roman" w:eastAsiaTheme="minorEastAsia" w:hAnsi="Times New Roman" w:cs="Times New Roman"/>
          <w:color w:val="000000" w:themeColor="text1"/>
          <w:sz w:val="20"/>
          <w:szCs w:val="20"/>
          <w:lang w:val="en-US"/>
        </w:rPr>
        <w:t xml:space="preserve">         </w:t>
      </w:r>
      <w:r w:rsidR="00571D03" w:rsidRPr="00AA2773">
        <w:rPr>
          <w:rFonts w:ascii="Times New Roman" w:eastAsiaTheme="minorEastAsia" w:hAnsi="Times New Roman" w:cs="Times New Roman"/>
          <w:color w:val="000000" w:themeColor="text1"/>
          <w:sz w:val="20"/>
          <w:szCs w:val="20"/>
          <w:lang w:val="en-US"/>
        </w:rPr>
        <w:t xml:space="preserve">               </w:t>
      </w:r>
      <w:r w:rsidR="00610914" w:rsidRPr="00AA2773">
        <w:rPr>
          <w:rFonts w:ascii="Times New Roman" w:eastAsiaTheme="minorEastAsia" w:hAnsi="Times New Roman" w:cs="Times New Roman"/>
          <w:color w:val="000000" w:themeColor="text1"/>
          <w:sz w:val="20"/>
          <w:szCs w:val="20"/>
          <w:lang w:val="en-US"/>
        </w:rPr>
        <w:t xml:space="preserve">   </w:t>
      </w:r>
      <w:r w:rsidR="00AA2773">
        <w:rPr>
          <w:rFonts w:ascii="Times New Roman" w:eastAsiaTheme="minorEastAsia" w:hAnsi="Times New Roman" w:cs="Times New Roman"/>
          <w:color w:val="000000" w:themeColor="text1"/>
          <w:sz w:val="20"/>
          <w:szCs w:val="20"/>
          <w:lang w:val="uz-Cyrl-UZ"/>
        </w:rPr>
        <w:t xml:space="preserve">                       </w:t>
      </w:r>
      <w:r w:rsidR="00571D03" w:rsidRPr="00AA2773">
        <w:rPr>
          <w:rFonts w:ascii="Times New Roman" w:eastAsiaTheme="minorEastAsia" w:hAnsi="Times New Roman" w:cs="Times New Roman"/>
          <w:color w:val="000000" w:themeColor="text1"/>
          <w:sz w:val="20"/>
          <w:szCs w:val="20"/>
          <w:lang w:val="en-US"/>
        </w:rPr>
        <w:t xml:space="preserve"> </w:t>
      </w:r>
      <w:r w:rsidR="000F0D8C" w:rsidRPr="00AA2773">
        <w:rPr>
          <w:rFonts w:ascii="Times New Roman" w:eastAsiaTheme="minorEastAsia" w:hAnsi="Times New Roman" w:cs="Times New Roman"/>
          <w:color w:val="000000" w:themeColor="text1"/>
          <w:sz w:val="20"/>
          <w:szCs w:val="20"/>
          <w:lang w:val="en-US"/>
        </w:rPr>
        <w:t xml:space="preserve"> (1) </w:t>
      </w:r>
    </w:p>
    <w:p w14:paraId="7E9F4035" w14:textId="77777777" w:rsidR="001001FE" w:rsidRPr="001001FE" w:rsidRDefault="001001FE" w:rsidP="00FA171A">
      <w:pPr>
        <w:spacing w:after="0" w:line="240" w:lineRule="auto"/>
        <w:jc w:val="both"/>
        <w:rPr>
          <w:rFonts w:ascii="Times New Roman" w:eastAsiaTheme="minorEastAsia" w:hAnsi="Times New Roman" w:cs="Times New Roman"/>
          <w:color w:val="000000" w:themeColor="text1"/>
          <w:sz w:val="20"/>
          <w:szCs w:val="20"/>
        </w:rPr>
      </w:pPr>
      <m:oMathPara>
        <m:oMathParaPr>
          <m:jc m:val="left"/>
        </m:oMathParaPr>
        <m:oMath>
          <m:r>
            <m:rPr>
              <m:sty m:val="p"/>
            </m:rPr>
            <w:rPr>
              <w:rFonts w:ascii="Cambria Math" w:hAnsi="Cambria Math" w:cs="Times New Roman"/>
              <w:color w:val="000000" w:themeColor="text1"/>
              <w:sz w:val="20"/>
              <w:szCs w:val="20"/>
            </w:rPr>
            <m:t>b- is the damper resistance coefficient 2;</m:t>
          </m:r>
        </m:oMath>
      </m:oMathPara>
    </w:p>
    <w:p w14:paraId="2CF4AA6D" w14:textId="3E6F2445" w:rsidR="007968D0" w:rsidRPr="001001FE" w:rsidRDefault="001001FE" w:rsidP="00FA171A">
      <w:pPr>
        <w:spacing w:after="0" w:line="240" w:lineRule="auto"/>
        <w:jc w:val="both"/>
        <w:rPr>
          <w:rFonts w:ascii="Cambria Math" w:hAnsi="Cambria Math" w:cs="Times New Roman"/>
          <w:color w:val="000000" w:themeColor="text1"/>
          <w:sz w:val="20"/>
          <w:szCs w:val="20"/>
          <w:oMath/>
        </w:rPr>
      </w:pPr>
      <m:oMathPara>
        <m:oMathParaPr>
          <m:jc m:val="left"/>
        </m:oMathParaPr>
        <m:oMath>
          <m:r>
            <m:rPr>
              <m:sty m:val="p"/>
            </m:rPr>
            <w:rPr>
              <w:rFonts w:ascii="Cambria Math" w:hAnsi="Cambria Math" w:cs="Times New Roman"/>
              <w:color w:val="000000" w:themeColor="text1"/>
              <w:sz w:val="20"/>
              <w:szCs w:val="20"/>
            </w:rPr>
            <m:t>c- is the spring stiffness coefficient 3;</m:t>
          </m:r>
        </m:oMath>
      </m:oMathPara>
    </w:p>
    <w:p w14:paraId="413AEF30" w14:textId="7F8761A3" w:rsidR="007968D0" w:rsidRPr="001001FE" w:rsidRDefault="001001FE" w:rsidP="00FA171A">
      <w:pPr>
        <w:spacing w:after="0" w:line="240" w:lineRule="auto"/>
        <w:ind w:firstLine="284"/>
        <w:jc w:val="both"/>
        <w:rPr>
          <w:rFonts w:ascii="Cambria Math" w:hAnsi="Cambria Math" w:cs="Times New Roman"/>
          <w:color w:val="000000" w:themeColor="text1"/>
          <w:sz w:val="20"/>
          <w:szCs w:val="20"/>
          <w:oMath/>
        </w:rPr>
      </w:pPr>
      <m:oMathPara>
        <m:oMathParaPr>
          <m:jc m:val="left"/>
        </m:oMathParaPr>
        <m:oMath>
          <m:r>
            <m:rPr>
              <m:sty m:val="p"/>
            </m:rPr>
            <w:rPr>
              <w:rFonts w:ascii="Cambria Math" w:hAnsi="Cambria Math" w:cs="Times New Roman"/>
              <w:color w:val="000000" w:themeColor="text1"/>
              <w:sz w:val="20"/>
              <w:szCs w:val="20"/>
            </w:rPr>
            <m:t>M- is the constant moment on the unbalance shaft;</m:t>
          </m:r>
        </m:oMath>
      </m:oMathPara>
    </w:p>
    <w:p w14:paraId="361E6C85" w14:textId="6FA27CC8" w:rsidR="00610914" w:rsidRPr="001001FE" w:rsidRDefault="001001FE" w:rsidP="00FA171A">
      <w:pPr>
        <w:spacing w:after="0" w:line="240" w:lineRule="auto"/>
        <w:ind w:firstLine="284"/>
        <w:jc w:val="both"/>
        <w:rPr>
          <w:rFonts w:ascii="Times New Roman" w:eastAsiaTheme="minorEastAsia" w:hAnsi="Times New Roman" w:cs="Times New Roman"/>
          <w:color w:val="000000" w:themeColor="text1"/>
          <w:sz w:val="20"/>
          <w:szCs w:val="20"/>
        </w:rPr>
      </w:pPr>
      <m:oMathPara>
        <m:oMathParaPr>
          <m:jc m:val="left"/>
        </m:oMathParaPr>
        <m:oMath>
          <m:r>
            <m:rPr>
              <m:sty m:val="p"/>
            </m:rPr>
            <w:rPr>
              <w:rFonts w:ascii="Cambria Math" w:hAnsi="Cambria Math" w:cs="Times New Roman"/>
              <w:color w:val="000000" w:themeColor="text1"/>
              <w:sz w:val="20"/>
              <w:szCs w:val="20"/>
            </w:rPr>
            <m:t>Le</m:t>
          </m:r>
          <m:sSup>
            <m:sSupPr>
              <m:ctrlPr>
                <w:rPr>
                  <w:rFonts w:ascii="Cambria Math" w:hAnsi="Cambria Math" w:cs="Times New Roman"/>
                  <w:color w:val="000000" w:themeColor="text1"/>
                  <w:sz w:val="20"/>
                  <w:szCs w:val="20"/>
                </w:rPr>
              </m:ctrlPr>
            </m:sSupPr>
            <m:e>
              <m:r>
                <m:rPr>
                  <m:sty m:val="p"/>
                </m:rPr>
                <w:rPr>
                  <w:rFonts w:ascii="Cambria Math" w:hAnsi="Cambria Math" w:cs="Times New Roman"/>
                  <w:color w:val="000000" w:themeColor="text1"/>
                  <w:sz w:val="20"/>
                  <w:szCs w:val="20"/>
                </w:rPr>
                <m:t>t</m:t>
              </m:r>
            </m:e>
            <m:sup>
              <m:r>
                <m:rPr>
                  <m:sty m:val="p"/>
                </m:rPr>
                <w:rPr>
                  <w:rFonts w:ascii="Cambria Math" w:hAnsi="Cambria Math" w:cs="Times New Roman"/>
                  <w:color w:val="000000" w:themeColor="text1"/>
                  <w:sz w:val="20"/>
                  <w:szCs w:val="20"/>
                </w:rPr>
                <m:t>'</m:t>
              </m:r>
            </m:sup>
          </m:sSup>
          <m:r>
            <m:rPr>
              <m:sty m:val="p"/>
            </m:rPr>
            <w:rPr>
              <w:rFonts w:ascii="Cambria Math" w:hAnsi="Cambria Math" w:cs="Times New Roman"/>
              <w:color w:val="000000" w:themeColor="text1"/>
              <w:sz w:val="20"/>
              <w:szCs w:val="20"/>
            </w:rPr>
            <m:t>s introduce the following dimensionless quantities:</m:t>
          </m:r>
        </m:oMath>
      </m:oMathPara>
    </w:p>
    <w:p w14:paraId="1403D0D2" w14:textId="4593B184" w:rsidR="00951614" w:rsidRPr="00AA2773" w:rsidRDefault="007968D0" w:rsidP="00FA171A">
      <w:pPr>
        <w:spacing w:after="0" w:line="240" w:lineRule="auto"/>
        <w:ind w:firstLine="284"/>
        <w:jc w:val="right"/>
        <w:rPr>
          <w:rFonts w:ascii="Times New Roman" w:eastAsiaTheme="minorEastAsia" w:hAnsi="Times New Roman" w:cs="Times New Roman"/>
          <w:color w:val="000000" w:themeColor="text1"/>
          <w:sz w:val="20"/>
          <w:szCs w:val="20"/>
        </w:rPr>
      </w:pPr>
      <m:oMath>
        <m:r>
          <w:rPr>
            <w:rFonts w:ascii="Cambria Math" w:eastAsiaTheme="minorEastAsia" w:hAnsi="Cambria Math" w:cs="Times New Roman"/>
            <w:color w:val="000000" w:themeColor="text1"/>
            <w:sz w:val="20"/>
            <w:szCs w:val="20"/>
            <w:lang w:val="en-US"/>
          </w:rPr>
          <m:t>τ</m:t>
        </m:r>
        <m:r>
          <w:rPr>
            <w:rFonts w:ascii="Cambria Math" w:eastAsiaTheme="minorEastAsia" w:hAnsi="Cambria Math" w:cs="Times New Roman"/>
            <w:color w:val="000000" w:themeColor="text1"/>
            <w:sz w:val="20"/>
            <w:szCs w:val="20"/>
          </w:rPr>
          <m:t>=</m:t>
        </m:r>
        <m:r>
          <w:rPr>
            <w:rFonts w:ascii="Cambria Math" w:eastAsiaTheme="minorEastAsia" w:hAnsi="Cambria Math" w:cs="Times New Roman"/>
            <w:color w:val="000000" w:themeColor="text1"/>
            <w:sz w:val="20"/>
            <w:szCs w:val="20"/>
            <w:lang w:val="en-US"/>
          </w:rPr>
          <m:t>ωt</m:t>
        </m:r>
        <m:r>
          <w:rPr>
            <w:rFonts w:ascii="Cambria Math" w:eastAsiaTheme="minorEastAsia" w:hAnsi="Cambria Math" w:cs="Times New Roman"/>
            <w:color w:val="000000" w:themeColor="text1"/>
            <w:sz w:val="20"/>
            <w:szCs w:val="20"/>
            <w:lang w:val="uz-Cyrl-UZ"/>
          </w:rPr>
          <m:t>; ξ=</m:t>
        </m:r>
        <m:f>
          <m:fPr>
            <m:ctrlPr>
              <w:rPr>
                <w:rFonts w:ascii="Cambria Math" w:eastAsiaTheme="minorEastAsia" w:hAnsi="Cambria Math" w:cs="Times New Roman"/>
                <w:i/>
                <w:color w:val="000000" w:themeColor="text1"/>
                <w:sz w:val="20"/>
                <w:szCs w:val="20"/>
                <w:lang w:val="uz-Cyrl-UZ"/>
              </w:rPr>
            </m:ctrlPr>
          </m:fPr>
          <m:num>
            <w:bookmarkStart w:id="5" w:name="_Hlk196026274"/>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m</m:t>
                </m:r>
              </m:e>
              <m:sub>
                <m:r>
                  <w:rPr>
                    <w:rFonts w:ascii="Cambria Math" w:hAnsi="Cambria Math" w:cs="Times New Roman"/>
                    <w:color w:val="000000" w:themeColor="text1"/>
                    <w:sz w:val="20"/>
                    <w:szCs w:val="20"/>
                  </w:rPr>
                  <m:t>1</m:t>
                </m:r>
              </m:sub>
            </m:sSub>
            <w:bookmarkEnd w:id="5"/>
            <m:r>
              <w:rPr>
                <w:rFonts w:ascii="Cambria Math" w:hAnsi="Cambria Math" w:cs="Times New Roman"/>
                <w:color w:val="000000" w:themeColor="text1"/>
                <w:sz w:val="20"/>
                <w:szCs w:val="20"/>
              </w:rPr>
              <m:t>+</m:t>
            </m:r>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m</m:t>
                </m:r>
              </m:e>
              <m:sub>
                <m:r>
                  <w:rPr>
                    <w:rFonts w:ascii="Cambria Math" w:hAnsi="Cambria Math" w:cs="Times New Roman"/>
                    <w:color w:val="000000" w:themeColor="text1"/>
                    <w:sz w:val="20"/>
                    <w:szCs w:val="20"/>
                  </w:rPr>
                  <m:t>2</m:t>
                </m:r>
              </m:sub>
            </m:sSub>
          </m:num>
          <m:den>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m</m:t>
                </m:r>
              </m:e>
              <m:sub>
                <m:r>
                  <w:rPr>
                    <w:rFonts w:ascii="Cambria Math" w:hAnsi="Cambria Math" w:cs="Times New Roman"/>
                    <w:color w:val="000000" w:themeColor="text1"/>
                    <w:sz w:val="20"/>
                    <w:szCs w:val="20"/>
                  </w:rPr>
                  <m:t>0</m:t>
                </m:r>
              </m:sub>
            </m:sSub>
            <m:r>
              <w:rPr>
                <w:rFonts w:ascii="Cambria Math" w:hAnsi="Cambria Math" w:cs="Times New Roman"/>
                <w:color w:val="000000" w:themeColor="text1"/>
                <w:sz w:val="20"/>
                <w:szCs w:val="20"/>
              </w:rPr>
              <m:t>r</m:t>
            </m:r>
          </m:den>
        </m:f>
        <m:r>
          <w:rPr>
            <w:rFonts w:ascii="Cambria Math" w:eastAsiaTheme="minorEastAsia" w:hAnsi="Cambria Math" w:cs="Times New Roman"/>
            <w:color w:val="000000" w:themeColor="text1"/>
            <w:sz w:val="20"/>
            <w:szCs w:val="20"/>
            <w:lang w:val="en-US"/>
          </w:rPr>
          <m:t>x</m:t>
        </m:r>
        <m:r>
          <w:rPr>
            <w:rFonts w:ascii="Cambria Math" w:eastAsiaTheme="minorEastAsia" w:hAnsi="Cambria Math" w:cs="Times New Roman"/>
            <w:color w:val="000000" w:themeColor="text1"/>
            <w:sz w:val="20"/>
            <w:szCs w:val="20"/>
            <w:lang w:val="uz-Cyrl-UZ"/>
          </w:rPr>
          <m:t>; μ=</m:t>
        </m:r>
        <m:f>
          <m:fPr>
            <m:ctrlPr>
              <w:rPr>
                <w:rFonts w:ascii="Cambria Math" w:eastAsiaTheme="minorEastAsia" w:hAnsi="Cambria Math" w:cs="Times New Roman"/>
                <w:color w:val="000000" w:themeColor="text1"/>
                <w:sz w:val="20"/>
                <w:szCs w:val="20"/>
                <w:lang w:val="uz-Cyrl-UZ"/>
              </w:rPr>
            </m:ctrlPr>
          </m:fPr>
          <m:num>
            <m:r>
              <m:rPr>
                <m:sty m:val="p"/>
              </m:rPr>
              <w:rPr>
                <w:rFonts w:ascii="Cambria Math" w:eastAsiaTheme="minorEastAsia" w:hAnsi="Cambria Math" w:cs="Times New Roman"/>
                <w:color w:val="000000" w:themeColor="text1"/>
                <w:sz w:val="20"/>
                <w:szCs w:val="20"/>
                <w:lang w:val="uz-Cyrl-UZ"/>
              </w:rPr>
              <m:t>M</m:t>
            </m:r>
          </m:num>
          <m:den>
            <m:r>
              <m:rPr>
                <m:sty m:val="p"/>
              </m:rPr>
              <w:rPr>
                <w:rFonts w:ascii="Cambria Math" w:eastAsiaTheme="minorEastAsia" w:hAnsi="Cambria Math" w:cs="Times New Roman"/>
                <w:color w:val="000000" w:themeColor="text1"/>
                <w:sz w:val="20"/>
                <w:szCs w:val="20"/>
                <w:lang w:val="uz-Cyrl-UZ"/>
              </w:rPr>
              <m:t>J</m:t>
            </m:r>
            <m:sSup>
              <m:sSupPr>
                <m:ctrlPr>
                  <w:rPr>
                    <w:rFonts w:ascii="Cambria Math" w:eastAsiaTheme="minorEastAsia" w:hAnsi="Cambria Math" w:cs="Times New Roman"/>
                    <w:color w:val="000000" w:themeColor="text1"/>
                    <w:sz w:val="20"/>
                    <w:szCs w:val="20"/>
                    <w:lang w:val="uz-Cyrl-UZ"/>
                  </w:rPr>
                </m:ctrlPr>
              </m:sSupPr>
              <m:e>
                <m:r>
                  <m:rPr>
                    <m:sty m:val="p"/>
                  </m:rPr>
                  <w:rPr>
                    <w:rFonts w:ascii="Cambria Math" w:eastAsiaTheme="minorEastAsia" w:hAnsi="Cambria Math" w:cs="Times New Roman"/>
                    <w:color w:val="000000" w:themeColor="text1"/>
                    <w:sz w:val="20"/>
                    <w:szCs w:val="20"/>
                    <w:lang w:val="uz-Cyrl-UZ"/>
                  </w:rPr>
                  <m:t>ω</m:t>
                </m:r>
              </m:e>
              <m:sup>
                <m:r>
                  <m:rPr>
                    <m:sty m:val="p"/>
                  </m:rPr>
                  <w:rPr>
                    <w:rFonts w:ascii="Cambria Math" w:eastAsiaTheme="minorEastAsia" w:hAnsi="Cambria Math" w:cs="Times New Roman"/>
                    <w:color w:val="000000" w:themeColor="text1"/>
                    <w:sz w:val="20"/>
                    <w:szCs w:val="20"/>
                    <w:lang w:val="uz-Cyrl-UZ"/>
                  </w:rPr>
                  <m:t>2</m:t>
                </m:r>
              </m:sup>
            </m:sSup>
          </m:den>
        </m:f>
        <m:r>
          <m:rPr>
            <m:sty m:val="p"/>
          </m:rPr>
          <w:rPr>
            <w:rFonts w:ascii="Cambria Math" w:eastAsiaTheme="minorEastAsia" w:hAnsi="Cambria Math" w:cs="Times New Roman"/>
            <w:color w:val="000000" w:themeColor="text1"/>
            <w:sz w:val="20"/>
            <w:szCs w:val="20"/>
            <w:lang w:val="uz-Cyrl-UZ"/>
          </w:rPr>
          <m:t>;</m:t>
        </m:r>
      </m:oMath>
      <w:r w:rsidR="00571D03" w:rsidRPr="00AA2773">
        <w:rPr>
          <w:rFonts w:ascii="Times New Roman" w:eastAsiaTheme="minorEastAsia" w:hAnsi="Times New Roman" w:cs="Times New Roman"/>
          <w:color w:val="000000" w:themeColor="text1"/>
          <w:sz w:val="20"/>
          <w:szCs w:val="20"/>
          <w:lang w:val="uz-Cyrl-UZ"/>
        </w:rPr>
        <w:t xml:space="preserve">                                        </w:t>
      </w:r>
      <w:r w:rsidR="00610914" w:rsidRPr="00AA2773">
        <w:rPr>
          <w:rFonts w:ascii="Times New Roman" w:eastAsiaTheme="minorEastAsia" w:hAnsi="Times New Roman" w:cs="Times New Roman"/>
          <w:color w:val="000000" w:themeColor="text1"/>
          <w:sz w:val="20"/>
          <w:szCs w:val="20"/>
          <w:lang w:val="uz-Cyrl-UZ"/>
        </w:rPr>
        <w:t xml:space="preserve">     </w:t>
      </w:r>
      <w:r w:rsidR="00AA2773">
        <w:rPr>
          <w:rFonts w:ascii="Times New Roman" w:eastAsiaTheme="minorEastAsia" w:hAnsi="Times New Roman" w:cs="Times New Roman"/>
          <w:color w:val="000000" w:themeColor="text1"/>
          <w:sz w:val="20"/>
          <w:szCs w:val="20"/>
          <w:lang w:val="uz-Cyrl-UZ"/>
        </w:rPr>
        <w:t xml:space="preserve">                     </w:t>
      </w:r>
      <w:r w:rsidR="00610914" w:rsidRPr="00AA2773">
        <w:rPr>
          <w:rFonts w:ascii="Times New Roman" w:eastAsiaTheme="minorEastAsia" w:hAnsi="Times New Roman" w:cs="Times New Roman"/>
          <w:color w:val="000000" w:themeColor="text1"/>
          <w:sz w:val="20"/>
          <w:szCs w:val="20"/>
          <w:lang w:val="uz-Cyrl-UZ"/>
        </w:rPr>
        <w:t xml:space="preserve"> </w:t>
      </w:r>
      <w:r w:rsidR="00571D03" w:rsidRPr="00AA2773">
        <w:rPr>
          <w:rFonts w:ascii="Times New Roman" w:eastAsiaTheme="minorEastAsia" w:hAnsi="Times New Roman" w:cs="Times New Roman"/>
          <w:color w:val="000000" w:themeColor="text1"/>
          <w:sz w:val="20"/>
          <w:szCs w:val="20"/>
          <w:lang w:val="uz-Cyrl-UZ"/>
        </w:rPr>
        <w:t xml:space="preserve"> (2)</w:t>
      </w:r>
    </w:p>
    <w:p w14:paraId="45E68DB7" w14:textId="4F1DCECF" w:rsidR="000F0D8C" w:rsidRPr="00AA2773" w:rsidRDefault="0029184A" w:rsidP="00FA171A">
      <w:pPr>
        <w:spacing w:after="0" w:line="240" w:lineRule="auto"/>
        <w:ind w:firstLine="284"/>
        <w:jc w:val="right"/>
        <w:rPr>
          <w:rFonts w:ascii="Times New Roman" w:eastAsiaTheme="minorEastAsia" w:hAnsi="Times New Roman" w:cs="Times New Roman"/>
          <w:color w:val="000000" w:themeColor="text1"/>
          <w:sz w:val="20"/>
          <w:szCs w:val="20"/>
          <w:lang w:val="uz-Cyrl-UZ"/>
        </w:rPr>
      </w:pPr>
      <m:oMath>
        <m:r>
          <m:rPr>
            <m:scr m:val="script"/>
          </m:rPr>
          <w:rPr>
            <w:rFonts w:ascii="Cambria Math" w:eastAsiaTheme="minorEastAsia" w:hAnsi="Cambria Math" w:cs="Times New Roman"/>
            <w:color w:val="000000" w:themeColor="text1"/>
            <w:sz w:val="20"/>
            <w:szCs w:val="20"/>
          </w:rPr>
          <m:t>H=</m:t>
        </m:r>
        <m:rad>
          <m:radPr>
            <m:degHide m:val="1"/>
            <m:ctrlPr>
              <w:rPr>
                <w:rFonts w:ascii="Cambria Math" w:eastAsiaTheme="minorEastAsia" w:hAnsi="Cambria Math" w:cs="Times New Roman"/>
                <w:i/>
                <w:color w:val="000000" w:themeColor="text1"/>
                <w:sz w:val="20"/>
                <w:szCs w:val="20"/>
              </w:rPr>
            </m:ctrlPr>
          </m:radPr>
          <m:deg/>
          <m:e>
            <m:f>
              <m:fPr>
                <m:ctrlPr>
                  <w:rPr>
                    <w:rFonts w:ascii="Cambria Math" w:eastAsiaTheme="minorEastAsia" w:hAnsi="Cambria Math" w:cs="Times New Roman"/>
                    <w:i/>
                    <w:color w:val="000000" w:themeColor="text1"/>
                    <w:sz w:val="20"/>
                    <w:szCs w:val="20"/>
                  </w:rPr>
                </m:ctrlPr>
              </m:fPr>
              <m:num>
                <m:r>
                  <w:rPr>
                    <w:rFonts w:ascii="Cambria Math" w:eastAsiaTheme="minorEastAsia" w:hAnsi="Cambria Math" w:cs="Times New Roman"/>
                    <w:color w:val="000000" w:themeColor="text1"/>
                    <w:sz w:val="20"/>
                    <w:szCs w:val="20"/>
                  </w:rPr>
                  <m:t>c</m:t>
                </m:r>
              </m:num>
              <m:den>
                <m:sSub>
                  <m:sSubPr>
                    <m:ctrlPr>
                      <w:rPr>
                        <w:rFonts w:ascii="Cambria Math" w:eastAsiaTheme="minorEastAsia" w:hAnsi="Cambria Math" w:cs="Times New Roman"/>
                        <w:i/>
                        <w:color w:val="000000" w:themeColor="text1"/>
                        <w:sz w:val="20"/>
                        <w:szCs w:val="20"/>
                      </w:rPr>
                    </m:ctrlPr>
                  </m:sSubPr>
                  <m:e>
                    <m:r>
                      <w:rPr>
                        <w:rFonts w:ascii="Cambria Math" w:eastAsiaTheme="minorEastAsia" w:hAnsi="Cambria Math" w:cs="Times New Roman"/>
                        <w:color w:val="000000" w:themeColor="text1"/>
                        <w:sz w:val="20"/>
                        <w:szCs w:val="20"/>
                      </w:rPr>
                      <m:t>(m</m:t>
                    </m:r>
                  </m:e>
                  <m:sub>
                    <m:r>
                      <w:rPr>
                        <w:rFonts w:ascii="Cambria Math" w:eastAsiaTheme="minorEastAsia" w:hAnsi="Cambria Math" w:cs="Times New Roman"/>
                        <w:color w:val="000000" w:themeColor="text1"/>
                        <w:sz w:val="20"/>
                        <w:szCs w:val="20"/>
                      </w:rPr>
                      <m:t>1</m:t>
                    </m:r>
                  </m:sub>
                </m:sSub>
                <m:r>
                  <w:rPr>
                    <w:rFonts w:ascii="Cambria Math" w:eastAsiaTheme="minorEastAsia" w:hAnsi="Cambria Math" w:cs="Times New Roman"/>
                    <w:color w:val="000000" w:themeColor="text1"/>
                    <w:sz w:val="20"/>
                    <w:szCs w:val="20"/>
                  </w:rPr>
                  <m:t>+</m:t>
                </m:r>
                <m:sSub>
                  <m:sSubPr>
                    <m:ctrlPr>
                      <w:rPr>
                        <w:rFonts w:ascii="Cambria Math" w:eastAsiaTheme="minorEastAsia" w:hAnsi="Cambria Math" w:cs="Times New Roman"/>
                        <w:i/>
                        <w:color w:val="000000" w:themeColor="text1"/>
                        <w:sz w:val="20"/>
                        <w:szCs w:val="20"/>
                      </w:rPr>
                    </m:ctrlPr>
                  </m:sSubPr>
                  <m:e>
                    <m:r>
                      <w:rPr>
                        <w:rFonts w:ascii="Cambria Math" w:eastAsiaTheme="minorEastAsia" w:hAnsi="Cambria Math" w:cs="Times New Roman"/>
                        <w:color w:val="000000" w:themeColor="text1"/>
                        <w:sz w:val="20"/>
                        <w:szCs w:val="20"/>
                      </w:rPr>
                      <m:t>m</m:t>
                    </m:r>
                  </m:e>
                  <m:sub>
                    <m:r>
                      <w:rPr>
                        <w:rFonts w:ascii="Cambria Math" w:eastAsiaTheme="minorEastAsia" w:hAnsi="Cambria Math" w:cs="Times New Roman"/>
                        <w:color w:val="000000" w:themeColor="text1"/>
                        <w:sz w:val="20"/>
                        <w:szCs w:val="20"/>
                      </w:rPr>
                      <m:t>0</m:t>
                    </m:r>
                  </m:sub>
                </m:sSub>
                <m:r>
                  <w:rPr>
                    <w:rFonts w:ascii="Cambria Math" w:eastAsiaTheme="minorEastAsia" w:hAnsi="Cambria Math" w:cs="Times New Roman"/>
                    <w:color w:val="000000" w:themeColor="text1"/>
                    <w:sz w:val="20"/>
                    <w:szCs w:val="20"/>
                  </w:rPr>
                  <m:t>)</m:t>
                </m:r>
                <m:sSup>
                  <m:sSupPr>
                    <m:ctrlPr>
                      <w:rPr>
                        <w:rFonts w:ascii="Cambria Math" w:eastAsiaTheme="minorEastAsia" w:hAnsi="Cambria Math" w:cs="Times New Roman"/>
                        <w:i/>
                        <w:color w:val="000000" w:themeColor="text1"/>
                        <w:sz w:val="20"/>
                        <w:szCs w:val="20"/>
                      </w:rPr>
                    </m:ctrlPr>
                  </m:sSupPr>
                  <m:e>
                    <m:r>
                      <w:rPr>
                        <w:rFonts w:ascii="Cambria Math" w:eastAsiaTheme="minorEastAsia" w:hAnsi="Cambria Math" w:cs="Times New Roman"/>
                        <w:color w:val="000000" w:themeColor="text1"/>
                        <w:sz w:val="20"/>
                        <w:szCs w:val="20"/>
                      </w:rPr>
                      <m:t>ω</m:t>
                    </m:r>
                  </m:e>
                  <m:sup>
                    <m:r>
                      <w:rPr>
                        <w:rFonts w:ascii="Cambria Math" w:eastAsiaTheme="minorEastAsia" w:hAnsi="Cambria Math" w:cs="Times New Roman"/>
                        <w:color w:val="000000" w:themeColor="text1"/>
                        <w:sz w:val="20"/>
                        <w:szCs w:val="20"/>
                      </w:rPr>
                      <m:t>2</m:t>
                    </m:r>
                  </m:sup>
                </m:sSup>
              </m:den>
            </m:f>
            <m:r>
              <w:rPr>
                <w:rFonts w:ascii="Cambria Math" w:eastAsiaTheme="minorEastAsia" w:hAnsi="Cambria Math" w:cs="Times New Roman"/>
                <w:color w:val="000000" w:themeColor="text1"/>
                <w:sz w:val="20"/>
                <w:szCs w:val="20"/>
                <w:lang w:val="uz-Cyrl-UZ"/>
              </w:rPr>
              <m:t xml:space="preserve">;  </m:t>
            </m:r>
          </m:e>
        </m:rad>
        <m:r>
          <w:rPr>
            <w:rFonts w:ascii="Cambria Math" w:eastAsiaTheme="minorEastAsia" w:hAnsi="Cambria Math" w:cs="Times New Roman"/>
            <w:color w:val="000000" w:themeColor="text1"/>
            <w:sz w:val="20"/>
            <w:szCs w:val="20"/>
          </w:rPr>
          <m:t xml:space="preserve">  </m:t>
        </m:r>
        <w:bookmarkStart w:id="6" w:name="_Hlk196682092"/>
        <m:r>
          <w:rPr>
            <w:rFonts w:ascii="Cambria Math" w:eastAsiaTheme="minorEastAsia" w:hAnsi="Cambria Math" w:cs="Times New Roman"/>
            <w:color w:val="000000" w:themeColor="text1"/>
            <w:sz w:val="20"/>
            <w:szCs w:val="20"/>
          </w:rPr>
          <m:t xml:space="preserve"> β=</m:t>
        </m:r>
        <m:f>
          <m:fPr>
            <m:ctrlPr>
              <w:rPr>
                <w:rFonts w:ascii="Cambria Math" w:eastAsiaTheme="minorEastAsia" w:hAnsi="Cambria Math" w:cs="Times New Roman"/>
                <w:i/>
                <w:color w:val="000000" w:themeColor="text1"/>
                <w:sz w:val="20"/>
                <w:szCs w:val="20"/>
              </w:rPr>
            </m:ctrlPr>
          </m:fPr>
          <m:num>
            <m:r>
              <w:rPr>
                <w:rFonts w:ascii="Cambria Math" w:eastAsiaTheme="minorEastAsia" w:hAnsi="Cambria Math" w:cs="Times New Roman"/>
                <w:color w:val="000000" w:themeColor="text1"/>
                <w:sz w:val="20"/>
                <w:szCs w:val="20"/>
              </w:rPr>
              <m:t>b</m:t>
            </m:r>
          </m:num>
          <m:den>
            <m:r>
              <w:rPr>
                <w:rFonts w:ascii="Cambria Math" w:eastAsiaTheme="minorEastAsia" w:hAnsi="Cambria Math" w:cs="Times New Roman"/>
                <w:color w:val="000000" w:themeColor="text1"/>
                <w:sz w:val="20"/>
                <w:szCs w:val="20"/>
              </w:rPr>
              <m:t>2γ(</m:t>
            </m:r>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m</m:t>
                </m:r>
              </m:e>
              <m:sub>
                <m:r>
                  <w:rPr>
                    <w:rFonts w:ascii="Cambria Math" w:hAnsi="Cambria Math" w:cs="Times New Roman"/>
                    <w:color w:val="000000" w:themeColor="text1"/>
                    <w:sz w:val="20"/>
                    <w:szCs w:val="20"/>
                  </w:rPr>
                  <m:t>1</m:t>
                </m:r>
              </m:sub>
            </m:sSub>
            <m:r>
              <w:rPr>
                <w:rFonts w:ascii="Cambria Math" w:hAnsi="Cambria Math" w:cs="Times New Roman"/>
                <w:color w:val="000000" w:themeColor="text1"/>
                <w:sz w:val="20"/>
                <w:szCs w:val="20"/>
              </w:rPr>
              <m:t>+</m:t>
            </m:r>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m</m:t>
                </m:r>
              </m:e>
              <m:sub>
                <m:r>
                  <w:rPr>
                    <w:rFonts w:ascii="Cambria Math" w:hAnsi="Cambria Math" w:cs="Times New Roman"/>
                    <w:color w:val="000000" w:themeColor="text1"/>
                    <w:sz w:val="20"/>
                    <w:szCs w:val="20"/>
                  </w:rPr>
                  <m:t>2</m:t>
                </m:r>
              </m:sub>
            </m:sSub>
            <m:r>
              <w:rPr>
                <w:rFonts w:ascii="Cambria Math" w:hAnsi="Cambria Math" w:cs="Times New Roman"/>
                <w:color w:val="000000" w:themeColor="text1"/>
                <w:sz w:val="20"/>
                <w:szCs w:val="20"/>
              </w:rPr>
              <m:t>)ω</m:t>
            </m:r>
          </m:den>
        </m:f>
        <m:r>
          <w:rPr>
            <w:rFonts w:ascii="Cambria Math" w:eastAsiaTheme="minorEastAsia" w:hAnsi="Cambria Math" w:cs="Times New Roman"/>
            <w:color w:val="000000" w:themeColor="text1"/>
            <w:sz w:val="20"/>
            <w:szCs w:val="20"/>
            <w:lang w:val="uz-Cyrl-UZ"/>
          </w:rPr>
          <m:t>; α</m:t>
        </m:r>
        <m:r>
          <w:rPr>
            <w:rFonts w:ascii="Cambria Math" w:eastAsiaTheme="minorEastAsia" w:hAnsi="Cambria Math" w:cs="Times New Roman"/>
            <w:color w:val="000000" w:themeColor="text1"/>
            <w:sz w:val="20"/>
            <w:szCs w:val="20"/>
          </w:rPr>
          <m:t>=</m:t>
        </m:r>
        <m:f>
          <m:fPr>
            <m:ctrlPr>
              <w:rPr>
                <w:rFonts w:ascii="Cambria Math" w:eastAsiaTheme="minorEastAsia" w:hAnsi="Cambria Math" w:cs="Times New Roman"/>
                <w:color w:val="000000" w:themeColor="text1"/>
                <w:sz w:val="20"/>
                <w:szCs w:val="20"/>
              </w:rPr>
            </m:ctrlPr>
          </m:fPr>
          <m:num>
            <m:sSub>
              <m:sSubPr>
                <m:ctrlPr>
                  <w:rPr>
                    <w:rFonts w:ascii="Cambria Math" w:hAnsi="Cambria Math" w:cs="Times New Roman"/>
                    <w:color w:val="000000" w:themeColor="text1"/>
                    <w:sz w:val="20"/>
                    <w:szCs w:val="20"/>
                  </w:rPr>
                </m:ctrlPr>
              </m:sSubPr>
              <m:e>
                <m:r>
                  <m:rPr>
                    <m:sty m:val="p"/>
                  </m:rPr>
                  <w:rPr>
                    <w:rFonts w:ascii="Cambria Math" w:hAnsi="Cambria Math" w:cs="Times New Roman"/>
                    <w:color w:val="000000" w:themeColor="text1"/>
                    <w:sz w:val="20"/>
                    <w:szCs w:val="20"/>
                  </w:rPr>
                  <m:t>m</m:t>
                </m:r>
              </m:e>
              <m:sub>
                <m:r>
                  <m:rPr>
                    <m:sty m:val="p"/>
                  </m:rPr>
                  <w:rPr>
                    <w:rFonts w:ascii="Cambria Math" w:hAnsi="Cambria Math" w:cs="Times New Roman"/>
                    <w:color w:val="000000" w:themeColor="text1"/>
                    <w:sz w:val="20"/>
                    <w:szCs w:val="20"/>
                  </w:rPr>
                  <m:t>0</m:t>
                </m:r>
              </m:sub>
            </m:sSub>
            <m:r>
              <m:rPr>
                <m:sty m:val="p"/>
              </m:rPr>
              <w:rPr>
                <w:rFonts w:ascii="Cambria Math" w:hAnsi="Cambria Math" w:cs="Times New Roman"/>
                <w:color w:val="000000" w:themeColor="text1"/>
                <w:sz w:val="20"/>
                <w:szCs w:val="20"/>
              </w:rPr>
              <m:t>r</m:t>
            </m:r>
          </m:num>
          <m:den>
            <m:rad>
              <m:radPr>
                <m:degHide m:val="1"/>
                <m:ctrlPr>
                  <w:rPr>
                    <w:rFonts w:ascii="Cambria Math" w:eastAsiaTheme="minorEastAsia" w:hAnsi="Cambria Math" w:cs="Times New Roman"/>
                    <w:color w:val="000000" w:themeColor="text1"/>
                    <w:sz w:val="20"/>
                    <w:szCs w:val="20"/>
                  </w:rPr>
                </m:ctrlPr>
              </m:radPr>
              <m:deg/>
              <m:e>
                <m:r>
                  <m:rPr>
                    <m:sty m:val="p"/>
                  </m:rPr>
                  <w:rPr>
                    <w:rFonts w:ascii="Cambria Math" w:eastAsiaTheme="minorEastAsia" w:hAnsi="Cambria Math" w:cs="Times New Roman"/>
                    <w:color w:val="000000" w:themeColor="text1"/>
                    <w:sz w:val="20"/>
                    <w:szCs w:val="20"/>
                    <w:lang w:val="en-US"/>
                  </w:rPr>
                  <m:t>J</m:t>
                </m:r>
              </m:e>
            </m:rad>
            <m:r>
              <m:rPr>
                <m:sty m:val="p"/>
              </m:rPr>
              <w:rPr>
                <w:rFonts w:ascii="Cambria Math" w:eastAsiaTheme="minorEastAsia" w:hAnsi="Cambria Math" w:cs="Times New Roman"/>
                <w:color w:val="000000" w:themeColor="text1"/>
                <w:sz w:val="20"/>
                <w:szCs w:val="20"/>
              </w:rPr>
              <m:t>(</m:t>
            </m:r>
            <m:sSub>
              <m:sSubPr>
                <m:ctrlPr>
                  <w:rPr>
                    <w:rFonts w:ascii="Cambria Math" w:hAnsi="Cambria Math" w:cs="Times New Roman"/>
                    <w:color w:val="000000" w:themeColor="text1"/>
                    <w:sz w:val="20"/>
                    <w:szCs w:val="20"/>
                  </w:rPr>
                </m:ctrlPr>
              </m:sSubPr>
              <m:e>
                <m:r>
                  <m:rPr>
                    <m:sty m:val="p"/>
                  </m:rPr>
                  <w:rPr>
                    <w:rFonts w:ascii="Cambria Math" w:hAnsi="Cambria Math" w:cs="Times New Roman"/>
                    <w:color w:val="000000" w:themeColor="text1"/>
                    <w:sz w:val="20"/>
                    <w:szCs w:val="20"/>
                  </w:rPr>
                  <m:t>m</m:t>
                </m:r>
              </m:e>
              <m:sub>
                <m:r>
                  <m:rPr>
                    <m:sty m:val="p"/>
                  </m:rPr>
                  <w:rPr>
                    <w:rFonts w:ascii="Cambria Math" w:hAnsi="Cambria Math" w:cs="Times New Roman"/>
                    <w:color w:val="000000" w:themeColor="text1"/>
                    <w:sz w:val="20"/>
                    <w:szCs w:val="20"/>
                  </w:rPr>
                  <m:t>1</m:t>
                </m:r>
              </m:sub>
            </m:sSub>
            <m:r>
              <m:rPr>
                <m:sty m:val="p"/>
              </m:rPr>
              <w:rPr>
                <w:rFonts w:ascii="Cambria Math" w:hAnsi="Cambria Math" w:cs="Times New Roman"/>
                <w:color w:val="000000" w:themeColor="text1"/>
                <w:sz w:val="20"/>
                <w:szCs w:val="20"/>
              </w:rPr>
              <m:t>+</m:t>
            </m:r>
            <m:sSub>
              <m:sSubPr>
                <m:ctrlPr>
                  <w:rPr>
                    <w:rFonts w:ascii="Cambria Math" w:hAnsi="Cambria Math" w:cs="Times New Roman"/>
                    <w:color w:val="000000" w:themeColor="text1"/>
                    <w:sz w:val="20"/>
                    <w:szCs w:val="20"/>
                  </w:rPr>
                </m:ctrlPr>
              </m:sSubPr>
              <m:e>
                <m:r>
                  <m:rPr>
                    <m:sty m:val="p"/>
                  </m:rPr>
                  <w:rPr>
                    <w:rFonts w:ascii="Cambria Math" w:hAnsi="Cambria Math" w:cs="Times New Roman"/>
                    <w:color w:val="000000" w:themeColor="text1"/>
                    <w:sz w:val="20"/>
                    <w:szCs w:val="20"/>
                  </w:rPr>
                  <m:t>m</m:t>
                </m:r>
              </m:e>
              <m:sub>
                <m:r>
                  <m:rPr>
                    <m:sty m:val="p"/>
                  </m:rPr>
                  <w:rPr>
                    <w:rFonts w:ascii="Cambria Math" w:hAnsi="Cambria Math" w:cs="Times New Roman"/>
                    <w:color w:val="000000" w:themeColor="text1"/>
                    <w:sz w:val="20"/>
                    <w:szCs w:val="20"/>
                  </w:rPr>
                  <m:t>2</m:t>
                </m:r>
              </m:sub>
            </m:sSub>
            <m:r>
              <m:rPr>
                <m:sty m:val="p"/>
              </m:rPr>
              <w:rPr>
                <w:rFonts w:ascii="Cambria Math" w:hAnsi="Cambria Math" w:cs="Times New Roman"/>
                <w:color w:val="000000" w:themeColor="text1"/>
                <w:sz w:val="20"/>
                <w:szCs w:val="20"/>
              </w:rPr>
              <m:t>)</m:t>
            </m:r>
          </m:den>
        </m:f>
        <m:r>
          <m:rPr>
            <m:sty m:val="p"/>
          </m:rPr>
          <w:rPr>
            <w:rFonts w:ascii="Cambria Math" w:eastAsiaTheme="minorEastAsia" w:hAnsi="Cambria Math" w:cs="Times New Roman"/>
            <w:color w:val="000000" w:themeColor="text1"/>
            <w:sz w:val="20"/>
            <w:szCs w:val="20"/>
            <w:lang w:val="uz-Cyrl-UZ"/>
          </w:rPr>
          <m:t>;</m:t>
        </m:r>
      </m:oMath>
      <w:r w:rsidR="00571D03" w:rsidRPr="00AA2773">
        <w:rPr>
          <w:rFonts w:ascii="Times New Roman" w:eastAsiaTheme="minorEastAsia" w:hAnsi="Times New Roman" w:cs="Times New Roman"/>
          <w:color w:val="000000" w:themeColor="text1"/>
          <w:sz w:val="20"/>
          <w:szCs w:val="20"/>
          <w:lang w:val="uz-Cyrl-UZ"/>
        </w:rPr>
        <w:t xml:space="preserve">                           </w:t>
      </w:r>
      <w:r w:rsidR="00AA2773">
        <w:rPr>
          <w:rFonts w:ascii="Times New Roman" w:eastAsiaTheme="minorEastAsia" w:hAnsi="Times New Roman" w:cs="Times New Roman"/>
          <w:color w:val="000000" w:themeColor="text1"/>
          <w:sz w:val="20"/>
          <w:szCs w:val="20"/>
          <w:lang w:val="uz-Cyrl-UZ"/>
        </w:rPr>
        <w:t xml:space="preserve">                   </w:t>
      </w:r>
      <w:r w:rsidR="00571D03" w:rsidRPr="00AA2773">
        <w:rPr>
          <w:rFonts w:ascii="Times New Roman" w:eastAsiaTheme="minorEastAsia" w:hAnsi="Times New Roman" w:cs="Times New Roman"/>
          <w:color w:val="000000" w:themeColor="text1"/>
          <w:sz w:val="20"/>
          <w:szCs w:val="20"/>
          <w:lang w:val="uz-Cyrl-UZ"/>
        </w:rPr>
        <w:t xml:space="preserve"> (3)</w:t>
      </w:r>
    </w:p>
    <w:p w14:paraId="7C954DAD" w14:textId="5F5A8ECB" w:rsidR="00571D03" w:rsidRPr="008D4658" w:rsidRDefault="008D4658" w:rsidP="00FA171A">
      <w:pPr>
        <w:spacing w:after="0" w:line="240" w:lineRule="auto"/>
        <w:ind w:firstLine="284"/>
        <w:jc w:val="both"/>
        <w:rPr>
          <w:rFonts w:ascii="Times New Roman" w:eastAsiaTheme="minorEastAsia" w:hAnsi="Times New Roman" w:cs="Times New Roman"/>
          <w:i/>
          <w:color w:val="000000" w:themeColor="text1"/>
          <w:sz w:val="20"/>
          <w:szCs w:val="20"/>
          <w:lang w:val="en-AU"/>
        </w:rPr>
      </w:pPr>
      <w:r>
        <w:rPr>
          <w:rFonts w:ascii="Times New Roman" w:eastAsiaTheme="minorEastAsia" w:hAnsi="Times New Roman" w:cs="Times New Roman"/>
          <w:i/>
          <w:color w:val="000000" w:themeColor="text1"/>
          <w:sz w:val="20"/>
          <w:szCs w:val="20"/>
          <w:lang w:val="en-AU"/>
        </w:rPr>
        <w:t>here</w:t>
      </w:r>
    </w:p>
    <w:bookmarkEnd w:id="6"/>
    <w:p w14:paraId="228A00E9" w14:textId="2BBADB44" w:rsidR="000F0D8C" w:rsidRPr="00610914" w:rsidRDefault="00ED40B2" w:rsidP="00FA171A">
      <w:pPr>
        <w:spacing w:after="0" w:line="240" w:lineRule="auto"/>
        <w:ind w:firstLine="284"/>
        <w:jc w:val="center"/>
        <w:rPr>
          <w:rFonts w:ascii="Times New Roman" w:eastAsiaTheme="minorEastAsia" w:hAnsi="Times New Roman" w:cs="Times New Roman"/>
          <w:i/>
          <w:color w:val="000000" w:themeColor="text1"/>
          <w:sz w:val="20"/>
          <w:szCs w:val="20"/>
          <w:lang w:val="en-US"/>
        </w:rPr>
      </w:pPr>
      <m:oMathPara>
        <m:oMath>
          <m:r>
            <w:rPr>
              <w:rFonts w:ascii="Cambria Math" w:hAnsi="Cambria Math" w:cs="Times New Roman"/>
              <w:color w:val="000000" w:themeColor="text1"/>
              <w:sz w:val="20"/>
              <w:szCs w:val="20"/>
            </w:rPr>
            <m:t>ω</m:t>
          </m:r>
          <m:r>
            <w:rPr>
              <w:rFonts w:ascii="Cambria Math" w:hAnsi="Cambria Math" w:cs="Times New Roman"/>
              <w:color w:val="000000" w:themeColor="text1"/>
              <w:sz w:val="20"/>
              <w:szCs w:val="20"/>
              <w:lang w:val="en-US"/>
            </w:rPr>
            <m:t>=</m:t>
          </m:r>
          <m:f>
            <m:fPr>
              <m:ctrlPr>
                <w:rPr>
                  <w:rFonts w:ascii="Cambria Math" w:hAnsi="Cambria Math" w:cs="Times New Roman"/>
                  <w:i/>
                  <w:color w:val="000000" w:themeColor="text1"/>
                  <w:sz w:val="20"/>
                  <w:szCs w:val="20"/>
                </w:rPr>
              </m:ctrlPr>
            </m:fPr>
            <m:num>
              <m:r>
                <w:rPr>
                  <w:rFonts w:ascii="Cambria Math" w:hAnsi="Cambria Math" w:cs="Times New Roman"/>
                  <w:color w:val="000000" w:themeColor="text1"/>
                  <w:sz w:val="20"/>
                  <w:szCs w:val="20"/>
                  <w:lang w:val="en-US"/>
                </w:rPr>
                <m:t>2</m:t>
              </m:r>
              <m:r>
                <w:rPr>
                  <w:rFonts w:ascii="Cambria Math" w:hAnsi="Cambria Math" w:cs="Times New Roman"/>
                  <w:color w:val="000000" w:themeColor="text1"/>
                  <w:sz w:val="20"/>
                  <w:szCs w:val="20"/>
                </w:rPr>
                <m:t>π</m:t>
              </m:r>
            </m:num>
            <m:den>
              <m:r>
                <w:rPr>
                  <w:rFonts w:ascii="Cambria Math" w:hAnsi="Cambria Math" w:cs="Times New Roman"/>
                  <w:color w:val="000000" w:themeColor="text1"/>
                  <w:sz w:val="20"/>
                  <w:szCs w:val="20"/>
                </w:rPr>
                <m:t>Т</m:t>
              </m:r>
            </m:den>
          </m:f>
        </m:oMath>
      </m:oMathPara>
    </w:p>
    <w:p w14:paraId="1067B33C" w14:textId="77777777" w:rsidR="007968D0" w:rsidRPr="00610914" w:rsidRDefault="007968D0" w:rsidP="00FA171A">
      <w:pPr>
        <w:spacing w:after="0" w:line="240" w:lineRule="auto"/>
        <w:ind w:firstLine="284"/>
        <w:jc w:val="both"/>
        <w:rPr>
          <w:rFonts w:ascii="Times New Roman" w:hAnsi="Times New Roman" w:cs="Times New Roman"/>
          <w:color w:val="000000" w:themeColor="text1"/>
          <w:sz w:val="20"/>
          <w:szCs w:val="20"/>
          <w:shd w:val="clear" w:color="auto" w:fill="FFFFFF"/>
          <w:lang w:val="en-US"/>
        </w:rPr>
      </w:pPr>
      <w:r w:rsidRPr="00610914">
        <w:rPr>
          <w:rFonts w:ascii="Times New Roman" w:hAnsi="Times New Roman" w:cs="Times New Roman"/>
          <w:color w:val="000000" w:themeColor="text1"/>
          <w:sz w:val="20"/>
          <w:szCs w:val="20"/>
          <w:shd w:val="clear" w:color="auto" w:fill="FFFFFF"/>
          <w:lang w:val="en-US"/>
        </w:rPr>
        <w:t>It represents the mean angular velocity of the unbalance rotation (where </w:t>
      </w:r>
      <w:r w:rsidRPr="00610914">
        <w:rPr>
          <w:rStyle w:val="katex-mathml"/>
          <w:rFonts w:ascii="Times New Roman" w:hAnsi="Times New Roman" w:cs="Times New Roman"/>
          <w:color w:val="000000" w:themeColor="text1"/>
          <w:sz w:val="20"/>
          <w:szCs w:val="20"/>
          <w:bdr w:val="none" w:sz="0" w:space="0" w:color="auto" w:frame="1"/>
          <w:shd w:val="clear" w:color="auto" w:fill="FFFFFF"/>
          <w:lang w:val="en-US"/>
        </w:rPr>
        <w:t>T</w:t>
      </w:r>
      <w:r w:rsidRPr="00610914">
        <w:rPr>
          <w:rStyle w:val="mord"/>
          <w:rFonts w:ascii="Times New Roman" w:hAnsi="Times New Roman" w:cs="Times New Roman"/>
          <w:i/>
          <w:iCs/>
          <w:color w:val="000000" w:themeColor="text1"/>
          <w:sz w:val="20"/>
          <w:szCs w:val="20"/>
          <w:shd w:val="clear" w:color="auto" w:fill="FFFFFF"/>
          <w:lang w:val="en-US"/>
        </w:rPr>
        <w:t>T</w:t>
      </w:r>
      <w:r w:rsidRPr="00610914">
        <w:rPr>
          <w:rFonts w:ascii="Times New Roman" w:hAnsi="Times New Roman" w:cs="Times New Roman"/>
          <w:color w:val="000000" w:themeColor="text1"/>
          <w:sz w:val="20"/>
          <w:szCs w:val="20"/>
          <w:shd w:val="clear" w:color="auto" w:fill="FFFFFF"/>
          <w:lang w:val="en-US"/>
        </w:rPr>
        <w:t> is the period of one revolution). Denoting further differentiation with respect to </w:t>
      </w:r>
      <w:r w:rsidRPr="00610914">
        <w:rPr>
          <w:rStyle w:val="katex-mathml"/>
          <w:rFonts w:ascii="Times New Roman" w:hAnsi="Times New Roman" w:cs="Times New Roman"/>
          <w:color w:val="000000" w:themeColor="text1"/>
          <w:sz w:val="20"/>
          <w:szCs w:val="20"/>
          <w:bdr w:val="none" w:sz="0" w:space="0" w:color="auto" w:frame="1"/>
          <w:shd w:val="clear" w:color="auto" w:fill="FFFFFF"/>
        </w:rPr>
        <w:t>τ</w:t>
      </w:r>
      <w:r w:rsidRPr="00610914">
        <w:rPr>
          <w:rStyle w:val="mord"/>
          <w:rFonts w:ascii="Times New Roman" w:hAnsi="Times New Roman" w:cs="Times New Roman"/>
          <w:i/>
          <w:iCs/>
          <w:color w:val="000000" w:themeColor="text1"/>
          <w:sz w:val="20"/>
          <w:szCs w:val="20"/>
          <w:shd w:val="clear" w:color="auto" w:fill="FFFFFF"/>
        </w:rPr>
        <w:t>τ</w:t>
      </w:r>
      <w:r w:rsidRPr="00610914">
        <w:rPr>
          <w:rFonts w:ascii="Times New Roman" w:hAnsi="Times New Roman" w:cs="Times New Roman"/>
          <w:color w:val="000000" w:themeColor="text1"/>
          <w:sz w:val="20"/>
          <w:szCs w:val="20"/>
          <w:shd w:val="clear" w:color="auto" w:fill="FFFFFF"/>
          <w:lang w:val="en-US"/>
        </w:rPr>
        <w:t> by dots over </w:t>
      </w:r>
      <w:r w:rsidRPr="00610914">
        <w:rPr>
          <w:rStyle w:val="katex-mathml"/>
          <w:rFonts w:ascii="Times New Roman" w:hAnsi="Times New Roman" w:cs="Times New Roman"/>
          <w:color w:val="000000" w:themeColor="text1"/>
          <w:sz w:val="20"/>
          <w:szCs w:val="20"/>
          <w:bdr w:val="none" w:sz="0" w:space="0" w:color="auto" w:frame="1"/>
          <w:shd w:val="clear" w:color="auto" w:fill="FFFFFF"/>
        </w:rPr>
        <w:t>ξ</w:t>
      </w:r>
      <w:r w:rsidRPr="00610914">
        <w:rPr>
          <w:rStyle w:val="mord"/>
          <w:rFonts w:ascii="Times New Roman" w:hAnsi="Times New Roman" w:cs="Times New Roman"/>
          <w:i/>
          <w:iCs/>
          <w:color w:val="000000" w:themeColor="text1"/>
          <w:sz w:val="20"/>
          <w:szCs w:val="20"/>
          <w:shd w:val="clear" w:color="auto" w:fill="FFFFFF"/>
        </w:rPr>
        <w:t>ξ</w:t>
      </w:r>
      <w:r w:rsidRPr="00610914">
        <w:rPr>
          <w:rFonts w:ascii="Times New Roman" w:hAnsi="Times New Roman" w:cs="Times New Roman"/>
          <w:color w:val="000000" w:themeColor="text1"/>
          <w:sz w:val="20"/>
          <w:szCs w:val="20"/>
          <w:shd w:val="clear" w:color="auto" w:fill="FFFFFF"/>
          <w:lang w:val="en-US"/>
        </w:rPr>
        <w:t> and </w:t>
      </w:r>
      <w:r w:rsidRPr="00610914">
        <w:rPr>
          <w:rStyle w:val="katex-mathml"/>
          <w:rFonts w:ascii="Times New Roman" w:hAnsi="Times New Roman" w:cs="Times New Roman"/>
          <w:color w:val="000000" w:themeColor="text1"/>
          <w:sz w:val="20"/>
          <w:szCs w:val="20"/>
          <w:bdr w:val="none" w:sz="0" w:space="0" w:color="auto" w:frame="1"/>
          <w:shd w:val="clear" w:color="auto" w:fill="FFFFFF"/>
        </w:rPr>
        <w:t>φ</w:t>
      </w:r>
      <w:r w:rsidRPr="00610914">
        <w:rPr>
          <w:rStyle w:val="mord"/>
          <w:rFonts w:ascii="Times New Roman" w:hAnsi="Times New Roman" w:cs="Times New Roman"/>
          <w:i/>
          <w:iCs/>
          <w:color w:val="000000" w:themeColor="text1"/>
          <w:sz w:val="20"/>
          <w:szCs w:val="20"/>
          <w:shd w:val="clear" w:color="auto" w:fill="FFFFFF"/>
        </w:rPr>
        <w:t>φ</w:t>
      </w:r>
      <w:r w:rsidRPr="00610914">
        <w:rPr>
          <w:rFonts w:ascii="Times New Roman" w:hAnsi="Times New Roman" w:cs="Times New Roman"/>
          <w:color w:val="000000" w:themeColor="text1"/>
          <w:sz w:val="20"/>
          <w:szCs w:val="20"/>
          <w:shd w:val="clear" w:color="auto" w:fill="FFFFFF"/>
          <w:lang w:val="en-US"/>
        </w:rPr>
        <w:t>, and substituting the quantities from (2) into equation (1), we obtain:</w:t>
      </w:r>
    </w:p>
    <w:p w14:paraId="70496855" w14:textId="4827FB00" w:rsidR="001E515A" w:rsidRPr="00AA2773" w:rsidRDefault="00000000" w:rsidP="00FA171A">
      <w:pPr>
        <w:spacing w:after="0" w:line="240" w:lineRule="auto"/>
        <w:ind w:firstLine="284"/>
        <w:jc w:val="right"/>
        <w:rPr>
          <w:rFonts w:ascii="Times New Roman" w:eastAsiaTheme="minorEastAsia" w:hAnsi="Times New Roman" w:cs="Times New Roman"/>
          <w:color w:val="000000" w:themeColor="text1"/>
          <w:sz w:val="20"/>
          <w:szCs w:val="20"/>
          <w:lang w:val="en-US"/>
        </w:rPr>
      </w:pPr>
      <m:oMath>
        <m:acc>
          <m:accPr>
            <m:chr m:val="̈"/>
            <m:ctrlPr>
              <w:rPr>
                <w:rFonts w:ascii="Cambria Math" w:eastAsiaTheme="minorEastAsia" w:hAnsi="Cambria Math" w:cs="Times New Roman"/>
                <w:i/>
                <w:color w:val="000000" w:themeColor="text1"/>
                <w:sz w:val="20"/>
                <w:szCs w:val="20"/>
              </w:rPr>
            </m:ctrlPr>
          </m:accPr>
          <m:e>
            <m:r>
              <w:rPr>
                <w:rFonts w:ascii="Cambria Math" w:eastAsiaTheme="minorEastAsia" w:hAnsi="Cambria Math" w:cs="Times New Roman"/>
                <w:color w:val="000000" w:themeColor="text1"/>
                <w:sz w:val="20"/>
                <w:szCs w:val="20"/>
              </w:rPr>
              <m:t>ξ</m:t>
            </m:r>
          </m:e>
        </m:acc>
        <m:r>
          <w:rPr>
            <w:rFonts w:ascii="Cambria Math" w:eastAsiaTheme="minorEastAsia" w:hAnsi="Cambria Math" w:cs="Times New Roman"/>
            <w:color w:val="000000" w:themeColor="text1"/>
            <w:sz w:val="20"/>
            <w:szCs w:val="20"/>
            <w:lang w:val="en-US"/>
          </w:rPr>
          <m:t>+2</m:t>
        </m:r>
        <m:r>
          <w:rPr>
            <w:rFonts w:ascii="Cambria Math" w:eastAsiaTheme="minorEastAsia" w:hAnsi="Cambria Math" w:cs="Times New Roman"/>
            <w:color w:val="000000" w:themeColor="text1"/>
            <w:sz w:val="20"/>
            <w:szCs w:val="20"/>
          </w:rPr>
          <m:t>βγ</m:t>
        </m:r>
        <m:acc>
          <m:accPr>
            <m:chr m:val="̇"/>
            <m:ctrlPr>
              <w:rPr>
                <w:rFonts w:ascii="Cambria Math" w:eastAsiaTheme="minorEastAsia" w:hAnsi="Cambria Math" w:cs="Times New Roman"/>
                <w:i/>
                <w:color w:val="000000" w:themeColor="text1"/>
                <w:sz w:val="20"/>
                <w:szCs w:val="20"/>
              </w:rPr>
            </m:ctrlPr>
          </m:accPr>
          <m:e>
            <m:r>
              <w:rPr>
                <w:rFonts w:ascii="Cambria Math" w:eastAsiaTheme="minorEastAsia" w:hAnsi="Cambria Math" w:cs="Times New Roman"/>
                <w:color w:val="000000" w:themeColor="text1"/>
                <w:sz w:val="20"/>
                <w:szCs w:val="20"/>
              </w:rPr>
              <m:t>ξ</m:t>
            </m:r>
          </m:e>
        </m:acc>
        <m:r>
          <w:rPr>
            <w:rFonts w:ascii="Cambria Math" w:eastAsiaTheme="minorEastAsia" w:hAnsi="Cambria Math" w:cs="Times New Roman"/>
            <w:color w:val="000000" w:themeColor="text1"/>
            <w:sz w:val="20"/>
            <w:szCs w:val="20"/>
            <w:lang w:val="en-US"/>
          </w:rPr>
          <m:t>+</m:t>
        </m:r>
        <m:sSup>
          <m:sSupPr>
            <m:ctrlPr>
              <w:rPr>
                <w:rFonts w:ascii="Cambria Math" w:eastAsiaTheme="minorEastAsia" w:hAnsi="Cambria Math" w:cs="Times New Roman"/>
                <w:i/>
                <w:color w:val="000000" w:themeColor="text1"/>
                <w:sz w:val="20"/>
                <w:szCs w:val="20"/>
              </w:rPr>
            </m:ctrlPr>
          </m:sSupPr>
          <m:e>
            <m:r>
              <w:rPr>
                <w:rFonts w:ascii="Cambria Math" w:eastAsiaTheme="minorEastAsia" w:hAnsi="Cambria Math" w:cs="Times New Roman"/>
                <w:color w:val="000000" w:themeColor="text1"/>
                <w:sz w:val="20"/>
                <w:szCs w:val="20"/>
              </w:rPr>
              <m:t>γ</m:t>
            </m:r>
          </m:e>
          <m:sup>
            <m:r>
              <w:rPr>
                <w:rFonts w:ascii="Cambria Math" w:eastAsiaTheme="minorEastAsia" w:hAnsi="Cambria Math" w:cs="Times New Roman"/>
                <w:color w:val="000000" w:themeColor="text1"/>
                <w:sz w:val="20"/>
                <w:szCs w:val="20"/>
                <w:lang w:val="en-US"/>
              </w:rPr>
              <m:t>2</m:t>
            </m:r>
          </m:sup>
        </m:sSup>
        <m:r>
          <w:rPr>
            <w:rFonts w:ascii="Cambria Math" w:eastAsiaTheme="minorEastAsia" w:hAnsi="Cambria Math" w:cs="Times New Roman"/>
            <w:color w:val="000000" w:themeColor="text1"/>
            <w:sz w:val="20"/>
            <w:szCs w:val="20"/>
          </w:rPr>
          <m:t>ξ</m:t>
        </m:r>
        <m:r>
          <w:rPr>
            <w:rFonts w:ascii="Cambria Math" w:eastAsiaTheme="minorEastAsia" w:hAnsi="Cambria Math" w:cs="Times New Roman"/>
            <w:color w:val="000000" w:themeColor="text1"/>
            <w:sz w:val="20"/>
            <w:szCs w:val="20"/>
            <w:lang w:val="en-US"/>
          </w:rPr>
          <m:t>-</m:t>
        </m:r>
        <m:acc>
          <m:accPr>
            <m:chr m:val="̈"/>
            <m:ctrlPr>
              <w:rPr>
                <w:rFonts w:ascii="Cambria Math" w:eastAsiaTheme="minorEastAsia" w:hAnsi="Cambria Math" w:cs="Times New Roman"/>
                <w:i/>
                <w:color w:val="000000" w:themeColor="text1"/>
                <w:sz w:val="20"/>
                <w:szCs w:val="20"/>
              </w:rPr>
            </m:ctrlPr>
          </m:accPr>
          <m:e>
            <m:r>
              <w:rPr>
                <w:rFonts w:ascii="Cambria Math" w:eastAsiaTheme="minorEastAsia" w:hAnsi="Cambria Math" w:cs="Times New Roman"/>
                <w:color w:val="000000" w:themeColor="text1"/>
                <w:sz w:val="20"/>
                <w:szCs w:val="20"/>
              </w:rPr>
              <m:t>φ</m:t>
            </m:r>
          </m:e>
        </m:acc>
        <m:r>
          <w:rPr>
            <w:rFonts w:ascii="Cambria Math" w:eastAsiaTheme="minorEastAsia" w:hAnsi="Cambria Math" w:cs="Times New Roman"/>
            <w:color w:val="000000" w:themeColor="text1"/>
            <w:sz w:val="20"/>
            <w:szCs w:val="20"/>
            <w:lang w:val="en-US"/>
          </w:rPr>
          <m:t>sinφ-</m:t>
        </m:r>
        <m:sSup>
          <m:sSupPr>
            <m:ctrlPr>
              <w:rPr>
                <w:rFonts w:ascii="Cambria Math" w:eastAsiaTheme="minorEastAsia" w:hAnsi="Cambria Math" w:cs="Times New Roman"/>
                <w:i/>
                <w:color w:val="000000" w:themeColor="text1"/>
                <w:sz w:val="20"/>
                <w:szCs w:val="20"/>
                <w:lang w:val="en-US"/>
              </w:rPr>
            </m:ctrlPr>
          </m:sSupPr>
          <m:e>
            <m:acc>
              <m:accPr>
                <m:chr m:val="̇"/>
                <m:ctrlPr>
                  <w:rPr>
                    <w:rFonts w:ascii="Cambria Math" w:eastAsiaTheme="minorEastAsia" w:hAnsi="Cambria Math" w:cs="Times New Roman"/>
                    <w:i/>
                    <w:color w:val="000000" w:themeColor="text1"/>
                    <w:sz w:val="20"/>
                    <w:szCs w:val="20"/>
                    <w:lang w:val="en-US"/>
                  </w:rPr>
                </m:ctrlPr>
              </m:accPr>
              <m:e>
                <m:r>
                  <w:rPr>
                    <w:rFonts w:ascii="Cambria Math" w:eastAsiaTheme="minorEastAsia" w:hAnsi="Cambria Math" w:cs="Times New Roman"/>
                    <w:color w:val="000000" w:themeColor="text1"/>
                    <w:sz w:val="20"/>
                    <w:szCs w:val="20"/>
                    <w:lang w:val="en-US"/>
                  </w:rPr>
                  <m:t>φ</m:t>
                </m:r>
              </m:e>
            </m:acc>
          </m:e>
          <m:sup>
            <m:r>
              <w:rPr>
                <w:rFonts w:ascii="Cambria Math" w:eastAsiaTheme="minorEastAsia" w:hAnsi="Cambria Math" w:cs="Times New Roman"/>
                <w:color w:val="000000" w:themeColor="text1"/>
                <w:sz w:val="20"/>
                <w:szCs w:val="20"/>
                <w:lang w:val="en-US"/>
              </w:rPr>
              <m:t>2</m:t>
            </m:r>
          </m:sup>
        </m:sSup>
        <m:r>
          <w:rPr>
            <w:rFonts w:ascii="Cambria Math" w:eastAsiaTheme="minorEastAsia" w:hAnsi="Cambria Math" w:cs="Times New Roman"/>
            <w:color w:val="000000" w:themeColor="text1"/>
            <w:sz w:val="20"/>
            <w:szCs w:val="20"/>
            <w:lang w:val="en-US"/>
          </w:rPr>
          <m:t>cosφ=</m:t>
        </m:r>
        <m:r>
          <m:rPr>
            <m:sty m:val="p"/>
          </m:rPr>
          <w:rPr>
            <w:rFonts w:ascii="Cambria Math" w:eastAsiaTheme="minorEastAsia" w:hAnsi="Cambria Math" w:cs="Times New Roman"/>
            <w:color w:val="000000" w:themeColor="text1"/>
            <w:sz w:val="20"/>
            <w:szCs w:val="20"/>
            <w:lang w:val="en-US"/>
          </w:rPr>
          <m:t>0</m:t>
        </m:r>
      </m:oMath>
      <w:r w:rsidR="00571D03" w:rsidRPr="00AA2773">
        <w:rPr>
          <w:rFonts w:ascii="Times New Roman" w:eastAsiaTheme="minorEastAsia" w:hAnsi="Times New Roman" w:cs="Times New Roman"/>
          <w:color w:val="000000" w:themeColor="text1"/>
          <w:sz w:val="20"/>
          <w:szCs w:val="20"/>
          <w:lang w:val="en-US"/>
        </w:rPr>
        <w:t xml:space="preserve">                      </w:t>
      </w:r>
      <w:r w:rsidR="00AA2773">
        <w:rPr>
          <w:rFonts w:ascii="Times New Roman" w:eastAsiaTheme="minorEastAsia" w:hAnsi="Times New Roman" w:cs="Times New Roman"/>
          <w:color w:val="000000" w:themeColor="text1"/>
          <w:sz w:val="20"/>
          <w:szCs w:val="20"/>
          <w:lang w:val="uz-Cyrl-UZ"/>
        </w:rPr>
        <w:t xml:space="preserve">                            </w:t>
      </w:r>
      <w:r w:rsidR="00610914" w:rsidRPr="00AA2773">
        <w:rPr>
          <w:rFonts w:ascii="Times New Roman" w:eastAsiaTheme="minorEastAsia" w:hAnsi="Times New Roman" w:cs="Times New Roman"/>
          <w:color w:val="000000" w:themeColor="text1"/>
          <w:sz w:val="20"/>
          <w:szCs w:val="20"/>
          <w:lang w:val="en-US"/>
        </w:rPr>
        <w:t xml:space="preserve"> </w:t>
      </w:r>
      <w:r w:rsidR="00571D03" w:rsidRPr="00AA2773">
        <w:rPr>
          <w:rFonts w:ascii="Times New Roman" w:eastAsiaTheme="minorEastAsia" w:hAnsi="Times New Roman" w:cs="Times New Roman"/>
          <w:color w:val="000000" w:themeColor="text1"/>
          <w:sz w:val="20"/>
          <w:szCs w:val="20"/>
          <w:lang w:val="en-US"/>
        </w:rPr>
        <w:t xml:space="preserve"> </w:t>
      </w:r>
      <w:r w:rsidR="00610914" w:rsidRPr="00AA2773">
        <w:rPr>
          <w:rFonts w:ascii="Times New Roman" w:eastAsiaTheme="minorEastAsia" w:hAnsi="Times New Roman" w:cs="Times New Roman"/>
          <w:color w:val="000000" w:themeColor="text1"/>
          <w:sz w:val="20"/>
          <w:szCs w:val="20"/>
          <w:lang w:val="en-US"/>
        </w:rPr>
        <w:t xml:space="preserve"> </w:t>
      </w:r>
      <w:r w:rsidR="00571D03" w:rsidRPr="00AA2773">
        <w:rPr>
          <w:rFonts w:ascii="Times New Roman" w:eastAsiaTheme="minorEastAsia" w:hAnsi="Times New Roman" w:cs="Times New Roman"/>
          <w:color w:val="000000" w:themeColor="text1"/>
          <w:sz w:val="20"/>
          <w:szCs w:val="20"/>
          <w:lang w:val="en-US"/>
        </w:rPr>
        <w:t xml:space="preserve">    (4)</w:t>
      </w:r>
    </w:p>
    <w:p w14:paraId="0856E581" w14:textId="178799E7" w:rsidR="00761070" w:rsidRPr="00AA2773" w:rsidRDefault="00000000" w:rsidP="00FA171A">
      <w:pPr>
        <w:spacing w:after="0" w:line="240" w:lineRule="auto"/>
        <w:ind w:firstLine="284"/>
        <w:jc w:val="right"/>
        <w:rPr>
          <w:rFonts w:ascii="Times New Roman" w:eastAsiaTheme="minorEastAsia" w:hAnsi="Times New Roman" w:cs="Times New Roman"/>
          <w:color w:val="000000" w:themeColor="text1"/>
          <w:sz w:val="20"/>
          <w:szCs w:val="20"/>
          <w:lang w:val="en-US"/>
        </w:rPr>
      </w:pPr>
      <m:oMath>
        <m:acc>
          <m:accPr>
            <m:chr m:val="̈"/>
            <m:ctrlPr>
              <w:rPr>
                <w:rFonts w:ascii="Cambria Math" w:eastAsiaTheme="minorEastAsia" w:hAnsi="Cambria Math" w:cs="Times New Roman"/>
                <w:color w:val="000000" w:themeColor="text1"/>
                <w:sz w:val="20"/>
                <w:szCs w:val="20"/>
              </w:rPr>
            </m:ctrlPr>
          </m:accPr>
          <m:e>
            <m:r>
              <m:rPr>
                <m:sty m:val="p"/>
              </m:rPr>
              <w:rPr>
                <w:rFonts w:ascii="Cambria Math" w:eastAsiaTheme="minorEastAsia" w:hAnsi="Cambria Math" w:cs="Times New Roman"/>
                <w:color w:val="000000" w:themeColor="text1"/>
                <w:sz w:val="20"/>
                <w:szCs w:val="20"/>
              </w:rPr>
              <m:t>φ</m:t>
            </m:r>
          </m:e>
        </m:acc>
        <m:r>
          <m:rPr>
            <m:sty m:val="p"/>
          </m:rPr>
          <w:rPr>
            <w:rFonts w:ascii="Cambria Math" w:eastAsiaTheme="minorEastAsia" w:hAnsi="Cambria Math" w:cs="Times New Roman"/>
            <w:color w:val="000000" w:themeColor="text1"/>
            <w:sz w:val="20"/>
            <w:szCs w:val="20"/>
            <w:lang w:val="en-US"/>
          </w:rPr>
          <m:t>-</m:t>
        </m:r>
        <m:sSup>
          <m:sSupPr>
            <m:ctrlPr>
              <w:rPr>
                <w:rFonts w:ascii="Cambria Math" w:eastAsiaTheme="minorEastAsia" w:hAnsi="Cambria Math" w:cs="Times New Roman"/>
                <w:color w:val="000000" w:themeColor="text1"/>
                <w:sz w:val="20"/>
                <w:szCs w:val="20"/>
                <w:lang w:val="en-US"/>
              </w:rPr>
            </m:ctrlPr>
          </m:sSupPr>
          <m:e>
            <m:r>
              <m:rPr>
                <m:sty m:val="p"/>
              </m:rPr>
              <w:rPr>
                <w:rFonts w:ascii="Cambria Math" w:eastAsiaTheme="minorEastAsia" w:hAnsi="Cambria Math" w:cs="Times New Roman"/>
                <w:color w:val="000000" w:themeColor="text1"/>
                <w:sz w:val="20"/>
                <w:szCs w:val="20"/>
                <w:lang w:val="en-US"/>
              </w:rPr>
              <m:t>α</m:t>
            </m:r>
          </m:e>
          <m:sup>
            <m:r>
              <m:rPr>
                <m:sty m:val="p"/>
              </m:rPr>
              <w:rPr>
                <w:rFonts w:ascii="Cambria Math" w:eastAsiaTheme="minorEastAsia" w:hAnsi="Cambria Math" w:cs="Times New Roman"/>
                <w:color w:val="000000" w:themeColor="text1"/>
                <w:sz w:val="20"/>
                <w:szCs w:val="20"/>
                <w:lang w:val="en-US"/>
              </w:rPr>
              <m:t>2</m:t>
            </m:r>
          </m:sup>
        </m:sSup>
        <m:acc>
          <m:accPr>
            <m:chr m:val="̈"/>
            <m:ctrlPr>
              <w:rPr>
                <w:rFonts w:ascii="Cambria Math" w:eastAsiaTheme="minorEastAsia" w:hAnsi="Cambria Math" w:cs="Times New Roman"/>
                <w:color w:val="000000" w:themeColor="text1"/>
                <w:sz w:val="20"/>
                <w:szCs w:val="20"/>
              </w:rPr>
            </m:ctrlPr>
          </m:accPr>
          <m:e>
            <m:r>
              <m:rPr>
                <m:sty m:val="p"/>
              </m:rPr>
              <w:rPr>
                <w:rFonts w:ascii="Cambria Math" w:eastAsiaTheme="minorEastAsia" w:hAnsi="Cambria Math" w:cs="Times New Roman"/>
                <w:color w:val="000000" w:themeColor="text1"/>
                <w:sz w:val="20"/>
                <w:szCs w:val="20"/>
              </w:rPr>
              <m:t>ξ</m:t>
            </m:r>
          </m:e>
        </m:acc>
        <m:r>
          <m:rPr>
            <m:sty m:val="p"/>
          </m:rPr>
          <w:rPr>
            <w:rFonts w:ascii="Cambria Math" w:eastAsiaTheme="minorEastAsia" w:hAnsi="Cambria Math" w:cs="Times New Roman"/>
            <w:color w:val="000000" w:themeColor="text1"/>
            <w:sz w:val="20"/>
            <w:szCs w:val="20"/>
            <w:lang w:val="en-US"/>
          </w:rPr>
          <m:t>sinφ=0</m:t>
        </m:r>
      </m:oMath>
      <w:r w:rsidR="001E515A" w:rsidRPr="00AA2773">
        <w:rPr>
          <w:rFonts w:ascii="Times New Roman" w:eastAsiaTheme="minorEastAsia" w:hAnsi="Times New Roman" w:cs="Times New Roman"/>
          <w:color w:val="000000" w:themeColor="text1"/>
          <w:sz w:val="20"/>
          <w:szCs w:val="20"/>
          <w:lang w:val="en-US"/>
        </w:rPr>
        <w:t xml:space="preserve"> </w:t>
      </w:r>
      <w:r w:rsidR="00571D03" w:rsidRPr="00AA2773">
        <w:rPr>
          <w:rFonts w:ascii="Times New Roman" w:eastAsiaTheme="minorEastAsia" w:hAnsi="Times New Roman" w:cs="Times New Roman"/>
          <w:color w:val="000000" w:themeColor="text1"/>
          <w:sz w:val="20"/>
          <w:szCs w:val="20"/>
          <w:lang w:val="en-US"/>
        </w:rPr>
        <w:t xml:space="preserve">                                     </w:t>
      </w:r>
      <w:r w:rsidR="00610914" w:rsidRPr="00AA2773">
        <w:rPr>
          <w:rFonts w:ascii="Times New Roman" w:eastAsiaTheme="minorEastAsia" w:hAnsi="Times New Roman" w:cs="Times New Roman"/>
          <w:color w:val="000000" w:themeColor="text1"/>
          <w:sz w:val="20"/>
          <w:szCs w:val="20"/>
          <w:lang w:val="en-US"/>
        </w:rPr>
        <w:t xml:space="preserve">                    </w:t>
      </w:r>
      <w:r w:rsidR="00AA2773">
        <w:rPr>
          <w:rFonts w:ascii="Times New Roman" w:eastAsiaTheme="minorEastAsia" w:hAnsi="Times New Roman" w:cs="Times New Roman"/>
          <w:color w:val="000000" w:themeColor="text1"/>
          <w:sz w:val="20"/>
          <w:szCs w:val="20"/>
          <w:lang w:val="uz-Cyrl-UZ"/>
        </w:rPr>
        <w:t xml:space="preserve">                       </w:t>
      </w:r>
      <w:r w:rsidR="00571D03" w:rsidRPr="00AA2773">
        <w:rPr>
          <w:rFonts w:ascii="Times New Roman" w:eastAsiaTheme="minorEastAsia" w:hAnsi="Times New Roman" w:cs="Times New Roman"/>
          <w:color w:val="000000" w:themeColor="text1"/>
          <w:sz w:val="20"/>
          <w:szCs w:val="20"/>
          <w:lang w:val="en-US"/>
        </w:rPr>
        <w:t xml:space="preserve"> </w:t>
      </w:r>
      <w:r w:rsidR="001E515A" w:rsidRPr="00AA2773">
        <w:rPr>
          <w:rFonts w:ascii="Times New Roman" w:eastAsiaTheme="minorEastAsia" w:hAnsi="Times New Roman" w:cs="Times New Roman"/>
          <w:color w:val="000000" w:themeColor="text1"/>
          <w:sz w:val="20"/>
          <w:szCs w:val="20"/>
          <w:lang w:val="en-US"/>
        </w:rPr>
        <w:t xml:space="preserve"> </w:t>
      </w:r>
      <w:r w:rsidR="00610914" w:rsidRPr="00AA2773">
        <w:rPr>
          <w:rFonts w:ascii="Times New Roman" w:eastAsiaTheme="minorEastAsia" w:hAnsi="Times New Roman" w:cs="Times New Roman"/>
          <w:color w:val="000000" w:themeColor="text1"/>
          <w:sz w:val="20"/>
          <w:szCs w:val="20"/>
          <w:lang w:val="en-US"/>
        </w:rPr>
        <w:t xml:space="preserve">   </w:t>
      </w:r>
      <w:r w:rsidR="001E515A" w:rsidRPr="00AA2773">
        <w:rPr>
          <w:rFonts w:ascii="Times New Roman" w:eastAsiaTheme="minorEastAsia" w:hAnsi="Times New Roman" w:cs="Times New Roman"/>
          <w:color w:val="000000" w:themeColor="text1"/>
          <w:sz w:val="20"/>
          <w:szCs w:val="20"/>
          <w:lang w:val="en-US"/>
        </w:rPr>
        <w:t xml:space="preserve">  </w:t>
      </w:r>
      <w:r w:rsidR="00571D03" w:rsidRPr="00AA2773">
        <w:rPr>
          <w:rFonts w:ascii="Times New Roman" w:eastAsiaTheme="minorEastAsia" w:hAnsi="Times New Roman" w:cs="Times New Roman"/>
          <w:color w:val="000000" w:themeColor="text1"/>
          <w:sz w:val="20"/>
          <w:szCs w:val="20"/>
          <w:lang w:val="en-US"/>
        </w:rPr>
        <w:t>(5)</w:t>
      </w:r>
    </w:p>
    <w:p w14:paraId="25937B6E" w14:textId="5E4DE6D3" w:rsidR="007968D0" w:rsidRPr="00AA2773" w:rsidRDefault="007968D0" w:rsidP="00FA171A">
      <w:pPr>
        <w:tabs>
          <w:tab w:val="left" w:pos="7980"/>
        </w:tabs>
        <w:spacing w:after="0" w:line="240" w:lineRule="auto"/>
        <w:ind w:firstLine="284"/>
        <w:jc w:val="both"/>
        <w:rPr>
          <w:rFonts w:ascii="Times New Roman" w:hAnsi="Times New Roman" w:cs="Times New Roman"/>
          <w:color w:val="000000" w:themeColor="text1"/>
          <w:sz w:val="20"/>
          <w:szCs w:val="20"/>
          <w:shd w:val="clear" w:color="auto" w:fill="FFFFFF"/>
          <w:lang w:val="en-US"/>
        </w:rPr>
      </w:pPr>
      <w:r w:rsidRPr="00AA2773">
        <w:rPr>
          <w:rFonts w:ascii="Times New Roman" w:hAnsi="Times New Roman" w:cs="Times New Roman"/>
          <w:color w:val="000000" w:themeColor="text1"/>
          <w:sz w:val="20"/>
          <w:szCs w:val="20"/>
          <w:shd w:val="clear" w:color="auto" w:fill="FFFFFF"/>
          <w:lang w:val="en-US"/>
        </w:rPr>
        <w:t>Let us represent the angle </w:t>
      </w:r>
      <w:r w:rsidRPr="00AA2773">
        <w:rPr>
          <w:rStyle w:val="katex-mathml"/>
          <w:rFonts w:ascii="Times New Roman" w:hAnsi="Times New Roman" w:cs="Times New Roman"/>
          <w:color w:val="000000" w:themeColor="text1"/>
          <w:sz w:val="20"/>
          <w:szCs w:val="20"/>
          <w:bdr w:val="none" w:sz="0" w:space="0" w:color="auto" w:frame="1"/>
          <w:shd w:val="clear" w:color="auto" w:fill="FFFFFF"/>
        </w:rPr>
        <w:t>φ</w:t>
      </w:r>
      <w:r w:rsidRPr="00AA2773">
        <w:rPr>
          <w:rStyle w:val="mord"/>
          <w:rFonts w:ascii="Times New Roman" w:hAnsi="Times New Roman" w:cs="Times New Roman"/>
          <w:iCs/>
          <w:color w:val="000000" w:themeColor="text1"/>
          <w:sz w:val="20"/>
          <w:szCs w:val="20"/>
          <w:shd w:val="clear" w:color="auto" w:fill="FFFFFF"/>
        </w:rPr>
        <w:t>φ</w:t>
      </w:r>
      <w:r w:rsidRPr="00AA2773">
        <w:rPr>
          <w:rFonts w:ascii="Times New Roman" w:hAnsi="Times New Roman" w:cs="Times New Roman"/>
          <w:color w:val="000000" w:themeColor="text1"/>
          <w:sz w:val="20"/>
          <w:szCs w:val="20"/>
          <w:shd w:val="clear" w:color="auto" w:fill="FFFFFF"/>
          <w:lang w:val="en-US"/>
        </w:rPr>
        <w:t> as the sum of a linear part and an oscillatory component:</w:t>
      </w:r>
      <w:r w:rsidR="00AA2773" w:rsidRPr="00AA2773">
        <w:rPr>
          <w:rFonts w:ascii="Times New Roman" w:hAnsi="Times New Roman" w:cs="Times New Roman"/>
          <w:color w:val="000000" w:themeColor="text1"/>
          <w:sz w:val="20"/>
          <w:szCs w:val="20"/>
          <w:shd w:val="clear" w:color="auto" w:fill="FFFFFF"/>
          <w:lang w:val="en-US"/>
        </w:rPr>
        <w:tab/>
      </w:r>
    </w:p>
    <w:p w14:paraId="194B6827" w14:textId="559DC7C4" w:rsidR="00761070" w:rsidRPr="00AA2773" w:rsidRDefault="00AA2773" w:rsidP="00FA171A">
      <w:pPr>
        <w:spacing w:after="0" w:line="240" w:lineRule="auto"/>
        <w:ind w:firstLine="284"/>
        <w:jc w:val="right"/>
        <w:rPr>
          <w:rFonts w:ascii="Times New Roman" w:eastAsiaTheme="minorEastAsia" w:hAnsi="Times New Roman" w:cs="Times New Roman"/>
          <w:color w:val="000000" w:themeColor="text1"/>
          <w:sz w:val="20"/>
          <w:szCs w:val="20"/>
          <w:lang w:val="uz-Cyrl-UZ"/>
        </w:rPr>
      </w:pPr>
      <m:oMath>
        <m:r>
          <m:rPr>
            <m:sty m:val="p"/>
          </m:rPr>
          <w:rPr>
            <w:rFonts w:ascii="Cambria Math" w:eastAsiaTheme="minorEastAsia" w:hAnsi="Cambria Math" w:cs="Times New Roman"/>
            <w:color w:val="000000" w:themeColor="text1"/>
            <w:sz w:val="20"/>
            <w:szCs w:val="20"/>
            <w:lang w:val="en-US"/>
          </w:rPr>
          <m:t>φ=τ+ψ</m:t>
        </m:r>
        <m:r>
          <m:rPr>
            <m:sty m:val="p"/>
          </m:rPr>
          <w:rPr>
            <w:rFonts w:ascii="Cambria Math" w:eastAsiaTheme="minorEastAsia" w:hAnsi="Cambria Math" w:cs="Times New Roman"/>
            <w:color w:val="000000" w:themeColor="text1"/>
            <w:sz w:val="20"/>
            <w:szCs w:val="20"/>
            <w:lang w:val="uz-Cyrl-UZ"/>
          </w:rPr>
          <m:t>;</m:t>
        </m:r>
      </m:oMath>
      <w:r w:rsidR="00761070" w:rsidRPr="00AA2773">
        <w:rPr>
          <w:rFonts w:ascii="Times New Roman" w:eastAsiaTheme="minorEastAsia" w:hAnsi="Times New Roman" w:cs="Times New Roman"/>
          <w:color w:val="000000" w:themeColor="text1"/>
          <w:sz w:val="20"/>
          <w:szCs w:val="20"/>
          <w:lang w:val="uz-Cyrl-UZ"/>
        </w:rPr>
        <w:t xml:space="preserve"> </w:t>
      </w:r>
      <w:r w:rsidR="00571D03" w:rsidRPr="00AA2773">
        <w:rPr>
          <w:rFonts w:ascii="Times New Roman" w:eastAsiaTheme="minorEastAsia" w:hAnsi="Times New Roman" w:cs="Times New Roman"/>
          <w:color w:val="000000" w:themeColor="text1"/>
          <w:sz w:val="20"/>
          <w:szCs w:val="20"/>
          <w:lang w:val="uz-Cyrl-UZ"/>
        </w:rPr>
        <w:t xml:space="preserve">                                     </w:t>
      </w:r>
      <w:r>
        <w:rPr>
          <w:rFonts w:ascii="Times New Roman" w:eastAsiaTheme="minorEastAsia" w:hAnsi="Times New Roman" w:cs="Times New Roman"/>
          <w:color w:val="000000" w:themeColor="text1"/>
          <w:sz w:val="20"/>
          <w:szCs w:val="20"/>
          <w:lang w:val="uz-Cyrl-UZ"/>
        </w:rPr>
        <w:t xml:space="preserve">                      </w:t>
      </w:r>
      <w:r w:rsidR="00571D03" w:rsidRPr="00AA2773">
        <w:rPr>
          <w:rFonts w:ascii="Times New Roman" w:eastAsiaTheme="minorEastAsia" w:hAnsi="Times New Roman" w:cs="Times New Roman"/>
          <w:color w:val="000000" w:themeColor="text1"/>
          <w:sz w:val="20"/>
          <w:szCs w:val="20"/>
          <w:lang w:val="uz-Cyrl-UZ"/>
        </w:rPr>
        <w:t xml:space="preserve">     (6)</w:t>
      </w:r>
    </w:p>
    <w:p w14:paraId="604333DD" w14:textId="210592E1" w:rsidR="00761070" w:rsidRPr="00AA2773" w:rsidRDefault="007968D0" w:rsidP="00FA171A">
      <w:pPr>
        <w:spacing w:after="0" w:line="240" w:lineRule="auto"/>
        <w:ind w:firstLine="284"/>
        <w:jc w:val="right"/>
        <w:rPr>
          <w:rFonts w:ascii="Times New Roman" w:eastAsiaTheme="minorEastAsia" w:hAnsi="Times New Roman" w:cs="Times New Roman"/>
          <w:color w:val="000000" w:themeColor="text1"/>
          <w:sz w:val="20"/>
          <w:szCs w:val="20"/>
          <w:lang w:val="en-US"/>
        </w:rPr>
      </w:pPr>
      <w:r w:rsidRPr="00AA2773">
        <w:rPr>
          <w:rFonts w:ascii="Times New Roman" w:hAnsi="Times New Roman" w:cs="Times New Roman"/>
          <w:color w:val="000000" w:themeColor="text1"/>
          <w:sz w:val="20"/>
          <w:szCs w:val="20"/>
          <w:shd w:val="clear" w:color="auto" w:fill="FFFFFF"/>
          <w:lang w:val="en-US"/>
        </w:rPr>
        <w:t xml:space="preserve">From this it follows: </w:t>
      </w:r>
      <w:r w:rsidR="00761070" w:rsidRPr="00AA2773">
        <w:rPr>
          <w:rFonts w:ascii="Times New Roman" w:eastAsiaTheme="minorEastAsia" w:hAnsi="Times New Roman" w:cs="Times New Roman"/>
          <w:color w:val="000000" w:themeColor="text1"/>
          <w:sz w:val="20"/>
          <w:szCs w:val="20"/>
          <w:lang w:val="uz-Cyrl-UZ"/>
        </w:rPr>
        <w:t xml:space="preserve"> </w:t>
      </w:r>
      <m:oMath>
        <m:acc>
          <m:accPr>
            <m:chr m:val="̇"/>
            <m:ctrlPr>
              <w:rPr>
                <w:rFonts w:ascii="Cambria Math" w:eastAsiaTheme="minorEastAsia" w:hAnsi="Cambria Math" w:cs="Times New Roman"/>
                <w:color w:val="000000" w:themeColor="text1"/>
                <w:sz w:val="20"/>
                <w:szCs w:val="20"/>
                <w:lang w:val="uz-Cyrl-UZ"/>
              </w:rPr>
            </m:ctrlPr>
          </m:accPr>
          <m:e>
            <m:r>
              <m:rPr>
                <m:sty m:val="p"/>
              </m:rPr>
              <w:rPr>
                <w:rFonts w:ascii="Cambria Math" w:eastAsiaTheme="minorEastAsia" w:hAnsi="Cambria Math" w:cs="Times New Roman"/>
                <w:color w:val="000000" w:themeColor="text1"/>
                <w:sz w:val="20"/>
                <w:szCs w:val="20"/>
                <w:lang w:val="uz-Cyrl-UZ"/>
              </w:rPr>
              <m:t>φ</m:t>
            </m:r>
          </m:e>
        </m:acc>
        <m:r>
          <m:rPr>
            <m:sty m:val="p"/>
          </m:rPr>
          <w:rPr>
            <w:rFonts w:ascii="Cambria Math" w:eastAsiaTheme="minorEastAsia" w:hAnsi="Cambria Math" w:cs="Times New Roman"/>
            <w:color w:val="000000" w:themeColor="text1"/>
            <w:sz w:val="20"/>
            <w:szCs w:val="20"/>
            <w:lang w:val="uz-Cyrl-UZ"/>
          </w:rPr>
          <m:t>=1+</m:t>
        </m:r>
        <m:acc>
          <m:accPr>
            <m:chr m:val="̇"/>
            <m:ctrlPr>
              <w:rPr>
                <w:rFonts w:ascii="Cambria Math" w:eastAsiaTheme="minorEastAsia" w:hAnsi="Cambria Math" w:cs="Times New Roman"/>
                <w:color w:val="000000" w:themeColor="text1"/>
                <w:sz w:val="20"/>
                <w:szCs w:val="20"/>
                <w:lang w:val="uz-Cyrl-UZ"/>
              </w:rPr>
            </m:ctrlPr>
          </m:accPr>
          <m:e>
            <m:r>
              <m:rPr>
                <m:sty m:val="p"/>
              </m:rPr>
              <w:rPr>
                <w:rFonts w:ascii="Cambria Math" w:eastAsiaTheme="minorEastAsia" w:hAnsi="Cambria Math" w:cs="Times New Roman"/>
                <w:color w:val="000000" w:themeColor="text1"/>
                <w:sz w:val="20"/>
                <w:szCs w:val="20"/>
                <w:lang w:val="uz-Cyrl-UZ"/>
              </w:rPr>
              <m:t>ψ</m:t>
            </m:r>
          </m:e>
        </m:acc>
        <m:r>
          <m:rPr>
            <m:sty m:val="p"/>
          </m:rPr>
          <w:rPr>
            <w:rFonts w:ascii="Cambria Math" w:eastAsiaTheme="minorEastAsia" w:hAnsi="Cambria Math" w:cs="Times New Roman"/>
            <w:color w:val="000000" w:themeColor="text1"/>
            <w:sz w:val="20"/>
            <w:szCs w:val="20"/>
            <w:lang w:val="en-US"/>
          </w:rPr>
          <m:t xml:space="preserve">,  </m:t>
        </m:r>
        <m:acc>
          <m:accPr>
            <m:chr m:val="̈"/>
            <m:ctrlPr>
              <w:rPr>
                <w:rFonts w:ascii="Cambria Math" w:eastAsiaTheme="minorEastAsia" w:hAnsi="Cambria Math" w:cs="Times New Roman"/>
                <w:color w:val="000000" w:themeColor="text1"/>
                <w:sz w:val="20"/>
                <w:szCs w:val="20"/>
              </w:rPr>
            </m:ctrlPr>
          </m:accPr>
          <m:e>
            <m:r>
              <m:rPr>
                <m:sty m:val="p"/>
              </m:rPr>
              <w:rPr>
                <w:rFonts w:ascii="Cambria Math" w:eastAsiaTheme="minorEastAsia" w:hAnsi="Cambria Math" w:cs="Times New Roman"/>
                <w:color w:val="000000" w:themeColor="text1"/>
                <w:sz w:val="20"/>
                <w:szCs w:val="20"/>
              </w:rPr>
              <m:t>φ</m:t>
            </m:r>
          </m:e>
        </m:acc>
        <m:r>
          <m:rPr>
            <m:sty m:val="p"/>
          </m:rPr>
          <w:rPr>
            <w:rFonts w:ascii="Cambria Math" w:eastAsiaTheme="minorEastAsia" w:hAnsi="Cambria Math" w:cs="Times New Roman"/>
            <w:color w:val="000000" w:themeColor="text1"/>
            <w:sz w:val="20"/>
            <w:szCs w:val="20"/>
            <w:lang w:val="en-US"/>
          </w:rPr>
          <m:t>=</m:t>
        </m:r>
        <m:acc>
          <m:accPr>
            <m:chr m:val="̈"/>
            <m:ctrlPr>
              <w:rPr>
                <w:rFonts w:ascii="Cambria Math" w:eastAsiaTheme="minorEastAsia" w:hAnsi="Cambria Math" w:cs="Times New Roman"/>
                <w:color w:val="000000" w:themeColor="text1"/>
                <w:sz w:val="20"/>
                <w:szCs w:val="20"/>
                <w:lang w:val="en-US"/>
              </w:rPr>
            </m:ctrlPr>
          </m:accPr>
          <m:e>
            <m:r>
              <m:rPr>
                <m:sty m:val="p"/>
              </m:rPr>
              <w:rPr>
                <w:rFonts w:ascii="Cambria Math" w:eastAsiaTheme="minorEastAsia" w:hAnsi="Cambria Math" w:cs="Times New Roman"/>
                <w:color w:val="000000" w:themeColor="text1"/>
                <w:sz w:val="20"/>
                <w:szCs w:val="20"/>
                <w:lang w:val="en-US"/>
              </w:rPr>
              <m:t>ψ</m:t>
            </m:r>
          </m:e>
        </m:acc>
      </m:oMath>
      <w:r w:rsidR="00761070" w:rsidRPr="00AA2773">
        <w:rPr>
          <w:rFonts w:ascii="Times New Roman" w:eastAsiaTheme="minorEastAsia" w:hAnsi="Times New Roman" w:cs="Times New Roman"/>
          <w:color w:val="000000" w:themeColor="text1"/>
          <w:sz w:val="20"/>
          <w:szCs w:val="20"/>
          <w:lang w:val="en-US"/>
        </w:rPr>
        <w:t xml:space="preserve"> </w:t>
      </w:r>
      <w:r w:rsidR="00571D03" w:rsidRPr="00AA2773">
        <w:rPr>
          <w:rFonts w:ascii="Times New Roman" w:eastAsiaTheme="minorEastAsia" w:hAnsi="Times New Roman" w:cs="Times New Roman"/>
          <w:color w:val="000000" w:themeColor="text1"/>
          <w:sz w:val="20"/>
          <w:szCs w:val="20"/>
          <w:lang w:val="en-US"/>
        </w:rPr>
        <w:t xml:space="preserve">                                                </w:t>
      </w:r>
      <w:r w:rsidR="00AA2773">
        <w:rPr>
          <w:rFonts w:ascii="Times New Roman" w:eastAsiaTheme="minorEastAsia" w:hAnsi="Times New Roman" w:cs="Times New Roman"/>
          <w:color w:val="000000" w:themeColor="text1"/>
          <w:sz w:val="20"/>
          <w:szCs w:val="20"/>
          <w:lang w:val="uz-Cyrl-UZ"/>
        </w:rPr>
        <w:t xml:space="preserve">      </w:t>
      </w:r>
      <w:r w:rsidR="00571D03" w:rsidRPr="00AA2773">
        <w:rPr>
          <w:rFonts w:ascii="Times New Roman" w:eastAsiaTheme="minorEastAsia" w:hAnsi="Times New Roman" w:cs="Times New Roman"/>
          <w:color w:val="000000" w:themeColor="text1"/>
          <w:sz w:val="20"/>
          <w:szCs w:val="20"/>
          <w:lang w:val="en-US"/>
        </w:rPr>
        <w:t xml:space="preserve">      (7)</w:t>
      </w:r>
    </w:p>
    <w:p w14:paraId="36A0B497" w14:textId="77777777" w:rsidR="007968D0" w:rsidRPr="00AA2773" w:rsidRDefault="007968D0" w:rsidP="00FA171A">
      <w:pPr>
        <w:spacing w:after="0" w:line="240" w:lineRule="auto"/>
        <w:ind w:firstLine="284"/>
        <w:jc w:val="both"/>
        <w:rPr>
          <w:rFonts w:ascii="Times New Roman" w:hAnsi="Times New Roman" w:cs="Times New Roman"/>
          <w:color w:val="000000" w:themeColor="text1"/>
          <w:sz w:val="20"/>
          <w:szCs w:val="20"/>
          <w:shd w:val="clear" w:color="auto" w:fill="FFFFFF"/>
          <w:lang w:val="en-US"/>
        </w:rPr>
      </w:pPr>
      <w:r w:rsidRPr="00AA2773">
        <w:rPr>
          <w:rFonts w:ascii="Times New Roman" w:hAnsi="Times New Roman" w:cs="Times New Roman"/>
          <w:color w:val="000000" w:themeColor="text1"/>
          <w:sz w:val="20"/>
          <w:szCs w:val="20"/>
          <w:shd w:val="clear" w:color="auto" w:fill="FFFFFF"/>
          <w:lang w:val="en-US"/>
        </w:rPr>
        <w:t>Substituting equalities (6) and (7) into equations (5),</w:t>
      </w:r>
    </w:p>
    <w:p w14:paraId="33FF7459" w14:textId="334C9C35" w:rsidR="00761070" w:rsidRPr="00AA2773" w:rsidRDefault="00000000" w:rsidP="00FA171A">
      <w:pPr>
        <w:spacing w:after="0" w:line="240" w:lineRule="auto"/>
        <w:ind w:firstLine="284"/>
        <w:jc w:val="both"/>
        <w:rPr>
          <w:rFonts w:ascii="Times New Roman" w:eastAsiaTheme="minorEastAsia" w:hAnsi="Times New Roman" w:cs="Times New Roman"/>
          <w:color w:val="000000" w:themeColor="text1"/>
          <w:sz w:val="20"/>
          <w:szCs w:val="20"/>
          <w:lang w:val="en-US"/>
        </w:rPr>
      </w:pPr>
      <m:oMathPara>
        <m:oMath>
          <m:acc>
            <m:accPr>
              <m:chr m:val="̈"/>
              <m:ctrlPr>
                <w:rPr>
                  <w:rFonts w:ascii="Cambria Math" w:eastAsiaTheme="minorEastAsia" w:hAnsi="Cambria Math" w:cs="Times New Roman"/>
                  <w:color w:val="000000" w:themeColor="text1"/>
                  <w:sz w:val="20"/>
                  <w:szCs w:val="20"/>
                </w:rPr>
              </m:ctrlPr>
            </m:accPr>
            <m:e>
              <m:r>
                <m:rPr>
                  <m:sty m:val="p"/>
                </m:rPr>
                <w:rPr>
                  <w:rFonts w:ascii="Cambria Math" w:eastAsiaTheme="minorEastAsia" w:hAnsi="Cambria Math" w:cs="Times New Roman"/>
                  <w:color w:val="000000" w:themeColor="text1"/>
                  <w:sz w:val="20"/>
                  <w:szCs w:val="20"/>
                </w:rPr>
                <m:t>ξ</m:t>
              </m:r>
            </m:e>
          </m:acc>
          <m:r>
            <m:rPr>
              <m:sty m:val="p"/>
            </m:rPr>
            <w:rPr>
              <w:rFonts w:ascii="Cambria Math" w:eastAsiaTheme="minorEastAsia" w:hAnsi="Cambria Math" w:cs="Times New Roman"/>
              <w:color w:val="000000" w:themeColor="text1"/>
              <w:sz w:val="20"/>
              <w:szCs w:val="20"/>
              <w:lang w:val="en-US"/>
            </w:rPr>
            <m:t>+2</m:t>
          </m:r>
          <m:r>
            <m:rPr>
              <m:sty m:val="p"/>
            </m:rPr>
            <w:rPr>
              <w:rFonts w:ascii="Cambria Math" w:eastAsiaTheme="minorEastAsia" w:hAnsi="Cambria Math" w:cs="Times New Roman"/>
              <w:color w:val="000000" w:themeColor="text1"/>
              <w:sz w:val="20"/>
              <w:szCs w:val="20"/>
            </w:rPr>
            <m:t>βγ</m:t>
          </m:r>
          <m:acc>
            <m:accPr>
              <m:chr m:val="̇"/>
              <m:ctrlPr>
                <w:rPr>
                  <w:rFonts w:ascii="Cambria Math" w:eastAsiaTheme="minorEastAsia" w:hAnsi="Cambria Math" w:cs="Times New Roman"/>
                  <w:color w:val="000000" w:themeColor="text1"/>
                  <w:sz w:val="20"/>
                  <w:szCs w:val="20"/>
                </w:rPr>
              </m:ctrlPr>
            </m:accPr>
            <m:e>
              <m:r>
                <m:rPr>
                  <m:sty m:val="p"/>
                </m:rPr>
                <w:rPr>
                  <w:rFonts w:ascii="Cambria Math" w:eastAsiaTheme="minorEastAsia" w:hAnsi="Cambria Math" w:cs="Times New Roman"/>
                  <w:color w:val="000000" w:themeColor="text1"/>
                  <w:sz w:val="20"/>
                  <w:szCs w:val="20"/>
                </w:rPr>
                <m:t>ξ</m:t>
              </m:r>
            </m:e>
          </m:acc>
          <m:r>
            <m:rPr>
              <m:sty m:val="p"/>
            </m:rPr>
            <w:rPr>
              <w:rFonts w:ascii="Cambria Math" w:eastAsiaTheme="minorEastAsia" w:hAnsi="Cambria Math" w:cs="Times New Roman"/>
              <w:color w:val="000000" w:themeColor="text1"/>
              <w:sz w:val="20"/>
              <w:szCs w:val="20"/>
              <w:lang w:val="en-US"/>
            </w:rPr>
            <m:t>+</m:t>
          </m:r>
          <m:sSup>
            <m:sSupPr>
              <m:ctrlPr>
                <w:rPr>
                  <w:rFonts w:ascii="Cambria Math" w:eastAsiaTheme="minorEastAsia" w:hAnsi="Cambria Math" w:cs="Times New Roman"/>
                  <w:color w:val="000000" w:themeColor="text1"/>
                  <w:sz w:val="20"/>
                  <w:szCs w:val="20"/>
                </w:rPr>
              </m:ctrlPr>
            </m:sSupPr>
            <m:e>
              <m:r>
                <m:rPr>
                  <m:sty m:val="p"/>
                </m:rPr>
                <w:rPr>
                  <w:rFonts w:ascii="Cambria Math" w:eastAsiaTheme="minorEastAsia" w:hAnsi="Cambria Math" w:cs="Times New Roman"/>
                  <w:color w:val="000000" w:themeColor="text1"/>
                  <w:sz w:val="20"/>
                  <w:szCs w:val="20"/>
                </w:rPr>
                <m:t>γ</m:t>
              </m:r>
            </m:e>
            <m:sup>
              <m:r>
                <m:rPr>
                  <m:sty m:val="p"/>
                </m:rPr>
                <w:rPr>
                  <w:rFonts w:ascii="Cambria Math" w:eastAsiaTheme="minorEastAsia" w:hAnsi="Cambria Math" w:cs="Times New Roman"/>
                  <w:color w:val="000000" w:themeColor="text1"/>
                  <w:sz w:val="20"/>
                  <w:szCs w:val="20"/>
                  <w:lang w:val="en-US"/>
                </w:rPr>
                <m:t>2</m:t>
              </m:r>
            </m:sup>
          </m:sSup>
          <m:r>
            <m:rPr>
              <m:sty m:val="p"/>
            </m:rPr>
            <w:rPr>
              <w:rFonts w:ascii="Cambria Math" w:eastAsiaTheme="minorEastAsia" w:hAnsi="Cambria Math" w:cs="Times New Roman"/>
              <w:color w:val="000000" w:themeColor="text1"/>
              <w:sz w:val="20"/>
              <w:szCs w:val="20"/>
            </w:rPr>
            <m:t>ξ</m:t>
          </m:r>
          <m:r>
            <m:rPr>
              <m:sty m:val="p"/>
            </m:rPr>
            <w:rPr>
              <w:rFonts w:ascii="Cambria Math" w:eastAsiaTheme="minorEastAsia" w:hAnsi="Cambria Math" w:cs="Times New Roman"/>
              <w:color w:val="000000" w:themeColor="text1"/>
              <w:sz w:val="20"/>
              <w:szCs w:val="20"/>
              <w:lang w:val="en-US"/>
            </w:rPr>
            <m:t>=</m:t>
          </m:r>
          <m:acc>
            <m:accPr>
              <m:chr m:val="̈"/>
              <m:ctrlPr>
                <w:rPr>
                  <w:rFonts w:ascii="Cambria Math" w:eastAsiaTheme="minorEastAsia" w:hAnsi="Cambria Math" w:cs="Times New Roman"/>
                  <w:color w:val="000000" w:themeColor="text1"/>
                  <w:sz w:val="20"/>
                  <w:szCs w:val="20"/>
                  <w:lang w:val="en-US"/>
                </w:rPr>
              </m:ctrlPr>
            </m:accPr>
            <m:e>
              <m:r>
                <m:rPr>
                  <m:sty m:val="p"/>
                </m:rPr>
                <w:rPr>
                  <w:rFonts w:ascii="Cambria Math" w:eastAsiaTheme="minorEastAsia" w:hAnsi="Cambria Math" w:cs="Times New Roman"/>
                  <w:color w:val="000000" w:themeColor="text1"/>
                  <w:sz w:val="20"/>
                  <w:szCs w:val="20"/>
                  <w:lang w:val="en-US"/>
                </w:rPr>
                <m:t>ψ</m:t>
              </m:r>
            </m:e>
          </m:acc>
          <m:func>
            <m:funcPr>
              <m:ctrlPr>
                <w:rPr>
                  <w:rFonts w:ascii="Cambria Math" w:eastAsiaTheme="minorEastAsia" w:hAnsi="Cambria Math" w:cs="Times New Roman"/>
                  <w:color w:val="000000" w:themeColor="text1"/>
                  <w:sz w:val="20"/>
                  <w:szCs w:val="20"/>
                  <w:lang w:val="en-US"/>
                </w:rPr>
              </m:ctrlPr>
            </m:funcPr>
            <m:fName>
              <m:r>
                <m:rPr>
                  <m:sty m:val="p"/>
                </m:rPr>
                <w:rPr>
                  <w:rFonts w:ascii="Cambria Math" w:eastAsiaTheme="minorEastAsia" w:hAnsi="Cambria Math" w:cs="Times New Roman"/>
                  <w:color w:val="000000" w:themeColor="text1"/>
                  <w:sz w:val="20"/>
                  <w:szCs w:val="20"/>
                  <w:lang w:val="en-US"/>
                </w:rPr>
                <m:t>sin</m:t>
              </m:r>
            </m:fName>
            <m:e>
              <m:d>
                <m:dPr>
                  <m:ctrlPr>
                    <w:rPr>
                      <w:rFonts w:ascii="Cambria Math" w:eastAsiaTheme="minorEastAsia" w:hAnsi="Cambria Math" w:cs="Times New Roman"/>
                      <w:color w:val="000000" w:themeColor="text1"/>
                      <w:sz w:val="20"/>
                      <w:szCs w:val="20"/>
                      <w:lang w:val="en-US"/>
                    </w:rPr>
                  </m:ctrlPr>
                </m:dPr>
                <m:e>
                  <m:r>
                    <m:rPr>
                      <m:sty m:val="p"/>
                    </m:rPr>
                    <w:rPr>
                      <w:rFonts w:ascii="Cambria Math" w:eastAsiaTheme="minorEastAsia" w:hAnsi="Cambria Math" w:cs="Times New Roman"/>
                      <w:color w:val="000000" w:themeColor="text1"/>
                      <w:sz w:val="20"/>
                      <w:szCs w:val="20"/>
                      <w:lang w:val="en-US"/>
                    </w:rPr>
                    <m:t>τ+ψ</m:t>
                  </m:r>
                </m:e>
              </m:d>
            </m:e>
          </m:func>
          <m:r>
            <m:rPr>
              <m:sty m:val="p"/>
            </m:rPr>
            <w:rPr>
              <w:rFonts w:ascii="Cambria Math" w:eastAsiaTheme="minorEastAsia" w:hAnsi="Cambria Math" w:cs="Times New Roman"/>
              <w:color w:val="000000" w:themeColor="text1"/>
              <w:sz w:val="20"/>
              <w:szCs w:val="20"/>
              <w:lang w:val="en-US"/>
            </w:rPr>
            <m:t>+(1+</m:t>
          </m:r>
          <m:sSup>
            <m:sSupPr>
              <m:ctrlPr>
                <w:rPr>
                  <w:rFonts w:ascii="Cambria Math" w:eastAsiaTheme="minorEastAsia" w:hAnsi="Cambria Math" w:cs="Times New Roman"/>
                  <w:color w:val="000000" w:themeColor="text1"/>
                  <w:sz w:val="20"/>
                  <w:szCs w:val="20"/>
                  <w:lang w:val="en-US"/>
                </w:rPr>
              </m:ctrlPr>
            </m:sSupPr>
            <m:e>
              <m:acc>
                <m:accPr>
                  <m:chr m:val="̇"/>
                  <m:ctrlPr>
                    <w:rPr>
                      <w:rFonts w:ascii="Cambria Math" w:eastAsiaTheme="minorEastAsia" w:hAnsi="Cambria Math" w:cs="Times New Roman"/>
                      <w:color w:val="000000" w:themeColor="text1"/>
                      <w:sz w:val="20"/>
                      <w:szCs w:val="20"/>
                      <w:lang w:val="en-US"/>
                    </w:rPr>
                  </m:ctrlPr>
                </m:accPr>
                <m:e>
                  <m:r>
                    <m:rPr>
                      <m:sty m:val="p"/>
                    </m:rPr>
                    <w:rPr>
                      <w:rFonts w:ascii="Cambria Math" w:eastAsiaTheme="minorEastAsia" w:hAnsi="Cambria Math" w:cs="Times New Roman"/>
                      <w:color w:val="000000" w:themeColor="text1"/>
                      <w:sz w:val="20"/>
                      <w:szCs w:val="20"/>
                      <w:lang w:val="en-US"/>
                    </w:rPr>
                    <m:t>ψ</m:t>
                  </m:r>
                </m:e>
              </m:acc>
              <m:r>
                <m:rPr>
                  <m:sty m:val="p"/>
                </m:rPr>
                <w:rPr>
                  <w:rFonts w:ascii="Cambria Math" w:eastAsiaTheme="minorEastAsia" w:hAnsi="Cambria Math" w:cs="Times New Roman"/>
                  <w:color w:val="000000" w:themeColor="text1"/>
                  <w:sz w:val="20"/>
                  <w:szCs w:val="20"/>
                  <w:lang w:val="en-US"/>
                </w:rPr>
                <m:t>)</m:t>
              </m:r>
            </m:e>
            <m:sup>
              <m:r>
                <m:rPr>
                  <m:sty m:val="p"/>
                </m:rPr>
                <w:rPr>
                  <w:rFonts w:ascii="Cambria Math" w:eastAsiaTheme="minorEastAsia" w:hAnsi="Cambria Math" w:cs="Times New Roman"/>
                  <w:color w:val="000000" w:themeColor="text1"/>
                  <w:sz w:val="20"/>
                  <w:szCs w:val="20"/>
                  <w:lang w:val="en-US"/>
                </w:rPr>
                <m:t>2</m:t>
              </m:r>
            </m:sup>
          </m:sSup>
          <m:r>
            <m:rPr>
              <m:sty m:val="p"/>
            </m:rPr>
            <w:rPr>
              <w:rFonts w:ascii="Cambria Math" w:eastAsiaTheme="minorEastAsia" w:hAnsi="Cambria Math" w:cs="Times New Roman"/>
              <w:color w:val="000000" w:themeColor="text1"/>
              <w:sz w:val="20"/>
              <w:szCs w:val="20"/>
              <w:lang w:val="en-US"/>
            </w:rPr>
            <m:t>cos</m:t>
          </m:r>
          <m:d>
            <m:dPr>
              <m:ctrlPr>
                <w:rPr>
                  <w:rFonts w:ascii="Cambria Math" w:eastAsiaTheme="minorEastAsia" w:hAnsi="Cambria Math" w:cs="Times New Roman"/>
                  <w:color w:val="000000" w:themeColor="text1"/>
                  <w:sz w:val="20"/>
                  <w:szCs w:val="20"/>
                  <w:lang w:val="en-US"/>
                </w:rPr>
              </m:ctrlPr>
            </m:dPr>
            <m:e>
              <m:r>
                <m:rPr>
                  <m:sty m:val="p"/>
                </m:rPr>
                <w:rPr>
                  <w:rFonts w:ascii="Cambria Math" w:eastAsiaTheme="minorEastAsia" w:hAnsi="Cambria Math" w:cs="Times New Roman"/>
                  <w:color w:val="000000" w:themeColor="text1"/>
                  <w:sz w:val="20"/>
                  <w:szCs w:val="20"/>
                  <w:lang w:val="en-US"/>
                </w:rPr>
                <m:t>τ+ψ</m:t>
              </m:r>
            </m:e>
          </m:d>
          <m:r>
            <m:rPr>
              <m:sty m:val="p"/>
            </m:rPr>
            <w:rPr>
              <w:rFonts w:ascii="Cambria Math" w:eastAsiaTheme="minorEastAsia" w:hAnsi="Cambria Math" w:cs="Times New Roman"/>
              <w:color w:val="000000" w:themeColor="text1"/>
              <w:sz w:val="20"/>
              <w:szCs w:val="20"/>
              <w:lang w:val="en-US"/>
            </w:rPr>
            <m:t>,</m:t>
          </m:r>
        </m:oMath>
      </m:oMathPara>
    </w:p>
    <w:p w14:paraId="318EC6C7" w14:textId="6DE0920F" w:rsidR="00761070" w:rsidRPr="00AA2773" w:rsidRDefault="00000000" w:rsidP="00FA171A">
      <w:pPr>
        <w:spacing w:after="0" w:line="240" w:lineRule="auto"/>
        <w:ind w:firstLine="284"/>
        <w:jc w:val="right"/>
        <w:rPr>
          <w:rFonts w:ascii="Times New Roman" w:eastAsiaTheme="minorEastAsia" w:hAnsi="Times New Roman" w:cs="Times New Roman"/>
          <w:color w:val="000000" w:themeColor="text1"/>
          <w:sz w:val="20"/>
          <w:szCs w:val="20"/>
          <w:lang w:val="en-US"/>
        </w:rPr>
      </w:pPr>
      <m:oMath>
        <m:acc>
          <m:accPr>
            <m:chr m:val="̈"/>
            <m:ctrlPr>
              <w:rPr>
                <w:rFonts w:ascii="Cambria Math" w:eastAsiaTheme="minorEastAsia" w:hAnsi="Cambria Math" w:cs="Times New Roman"/>
                <w:color w:val="000000" w:themeColor="text1"/>
                <w:sz w:val="20"/>
                <w:szCs w:val="20"/>
              </w:rPr>
            </m:ctrlPr>
          </m:accPr>
          <m:e>
            <m:r>
              <m:rPr>
                <m:sty m:val="p"/>
              </m:rPr>
              <w:rPr>
                <w:rFonts w:ascii="Cambria Math" w:eastAsiaTheme="minorEastAsia" w:hAnsi="Cambria Math" w:cs="Times New Roman"/>
                <w:color w:val="000000" w:themeColor="text1"/>
                <w:sz w:val="20"/>
                <w:szCs w:val="20"/>
              </w:rPr>
              <m:t>ψ</m:t>
            </m:r>
          </m:e>
        </m:acc>
        <m:r>
          <m:rPr>
            <m:sty m:val="p"/>
          </m:rPr>
          <w:rPr>
            <w:rFonts w:ascii="Cambria Math" w:eastAsiaTheme="minorEastAsia" w:hAnsi="Cambria Math" w:cs="Times New Roman"/>
            <w:color w:val="000000" w:themeColor="text1"/>
            <w:sz w:val="20"/>
            <w:szCs w:val="20"/>
            <w:lang w:val="en-US"/>
          </w:rPr>
          <m:t>-</m:t>
        </m:r>
        <m:sSup>
          <m:sSupPr>
            <m:ctrlPr>
              <w:rPr>
                <w:rFonts w:ascii="Cambria Math" w:eastAsiaTheme="minorEastAsia" w:hAnsi="Cambria Math" w:cs="Times New Roman"/>
                <w:color w:val="000000" w:themeColor="text1"/>
                <w:sz w:val="20"/>
                <w:szCs w:val="20"/>
                <w:lang w:val="en-US"/>
              </w:rPr>
            </m:ctrlPr>
          </m:sSupPr>
          <m:e>
            <m:r>
              <m:rPr>
                <m:sty m:val="p"/>
              </m:rPr>
              <w:rPr>
                <w:rFonts w:ascii="Cambria Math" w:eastAsiaTheme="minorEastAsia" w:hAnsi="Cambria Math" w:cs="Times New Roman"/>
                <w:color w:val="000000" w:themeColor="text1"/>
                <w:sz w:val="20"/>
                <w:szCs w:val="20"/>
                <w:lang w:val="en-US"/>
              </w:rPr>
              <m:t>α</m:t>
            </m:r>
          </m:e>
          <m:sup>
            <m:r>
              <m:rPr>
                <m:sty m:val="p"/>
              </m:rPr>
              <w:rPr>
                <w:rFonts w:ascii="Cambria Math" w:eastAsiaTheme="minorEastAsia" w:hAnsi="Cambria Math" w:cs="Times New Roman"/>
                <w:color w:val="000000" w:themeColor="text1"/>
                <w:sz w:val="20"/>
                <w:szCs w:val="20"/>
                <w:lang w:val="en-US"/>
              </w:rPr>
              <m:t>2</m:t>
            </m:r>
          </m:sup>
        </m:sSup>
        <m:acc>
          <m:accPr>
            <m:chr m:val="̈"/>
            <m:ctrlPr>
              <w:rPr>
                <w:rFonts w:ascii="Cambria Math" w:eastAsiaTheme="minorEastAsia" w:hAnsi="Cambria Math" w:cs="Times New Roman"/>
                <w:color w:val="000000" w:themeColor="text1"/>
                <w:sz w:val="20"/>
                <w:szCs w:val="20"/>
              </w:rPr>
            </m:ctrlPr>
          </m:accPr>
          <m:e>
            <m:r>
              <m:rPr>
                <m:sty m:val="p"/>
              </m:rPr>
              <w:rPr>
                <w:rFonts w:ascii="Cambria Math" w:eastAsiaTheme="minorEastAsia" w:hAnsi="Cambria Math" w:cs="Times New Roman"/>
                <w:color w:val="000000" w:themeColor="text1"/>
                <w:sz w:val="20"/>
                <w:szCs w:val="20"/>
              </w:rPr>
              <m:t>ξ</m:t>
            </m:r>
          </m:e>
        </m:acc>
        <m:r>
          <m:rPr>
            <m:sty m:val="p"/>
          </m:rPr>
          <w:rPr>
            <w:rFonts w:ascii="Cambria Math" w:eastAsiaTheme="minorEastAsia" w:hAnsi="Cambria Math" w:cs="Times New Roman"/>
            <w:color w:val="000000" w:themeColor="text1"/>
            <w:sz w:val="20"/>
            <w:szCs w:val="20"/>
            <w:lang w:val="en-US"/>
          </w:rPr>
          <m:t>sin</m:t>
        </m:r>
        <m:d>
          <m:dPr>
            <m:ctrlPr>
              <w:rPr>
                <w:rFonts w:ascii="Cambria Math" w:eastAsiaTheme="minorEastAsia" w:hAnsi="Cambria Math" w:cs="Times New Roman"/>
                <w:color w:val="000000" w:themeColor="text1"/>
                <w:sz w:val="20"/>
                <w:szCs w:val="20"/>
                <w:lang w:val="en-US"/>
              </w:rPr>
            </m:ctrlPr>
          </m:dPr>
          <m:e>
            <m:r>
              <m:rPr>
                <m:sty m:val="p"/>
              </m:rPr>
              <w:rPr>
                <w:rFonts w:ascii="Cambria Math" w:eastAsiaTheme="minorEastAsia" w:hAnsi="Cambria Math" w:cs="Times New Roman"/>
                <w:color w:val="000000" w:themeColor="text1"/>
                <w:sz w:val="20"/>
                <w:szCs w:val="20"/>
                <w:lang w:val="en-US"/>
              </w:rPr>
              <m:t>τ+ψ</m:t>
            </m:r>
          </m:e>
        </m:d>
        <m:r>
          <m:rPr>
            <m:sty m:val="p"/>
          </m:rPr>
          <w:rPr>
            <w:rFonts w:ascii="Cambria Math" w:eastAsiaTheme="minorEastAsia" w:hAnsi="Cambria Math" w:cs="Times New Roman"/>
            <w:color w:val="000000" w:themeColor="text1"/>
            <w:sz w:val="20"/>
            <w:szCs w:val="20"/>
            <w:lang w:val="en-US"/>
          </w:rPr>
          <m:t>=μ</m:t>
        </m:r>
      </m:oMath>
      <w:r w:rsidR="00761070" w:rsidRPr="00AA2773">
        <w:rPr>
          <w:rFonts w:ascii="Times New Roman" w:eastAsiaTheme="minorEastAsia" w:hAnsi="Times New Roman" w:cs="Times New Roman"/>
          <w:color w:val="000000" w:themeColor="text1"/>
          <w:sz w:val="20"/>
          <w:szCs w:val="20"/>
          <w:lang w:val="en-US"/>
        </w:rPr>
        <w:t xml:space="preserve">                      </w:t>
      </w:r>
      <w:r w:rsidR="00B032DB" w:rsidRPr="00AA2773">
        <w:rPr>
          <w:rFonts w:ascii="Times New Roman" w:eastAsiaTheme="minorEastAsia" w:hAnsi="Times New Roman" w:cs="Times New Roman"/>
          <w:color w:val="000000" w:themeColor="text1"/>
          <w:sz w:val="20"/>
          <w:szCs w:val="20"/>
          <w:lang w:val="en-US"/>
        </w:rPr>
        <w:t xml:space="preserve">         </w:t>
      </w:r>
      <w:r w:rsidR="00610914" w:rsidRPr="00AA2773">
        <w:rPr>
          <w:rFonts w:ascii="Times New Roman" w:eastAsiaTheme="minorEastAsia" w:hAnsi="Times New Roman" w:cs="Times New Roman"/>
          <w:color w:val="000000" w:themeColor="text1"/>
          <w:sz w:val="20"/>
          <w:szCs w:val="20"/>
          <w:lang w:val="en-US"/>
        </w:rPr>
        <w:t xml:space="preserve">           </w:t>
      </w:r>
      <w:r w:rsidR="00AA2773">
        <w:rPr>
          <w:rFonts w:ascii="Times New Roman" w:eastAsiaTheme="minorEastAsia" w:hAnsi="Times New Roman" w:cs="Times New Roman"/>
          <w:color w:val="000000" w:themeColor="text1"/>
          <w:sz w:val="20"/>
          <w:szCs w:val="20"/>
          <w:lang w:val="uz-Cyrl-UZ"/>
        </w:rPr>
        <w:t xml:space="preserve">                         </w:t>
      </w:r>
      <w:r w:rsidR="00610914" w:rsidRPr="00AA2773">
        <w:rPr>
          <w:rFonts w:ascii="Times New Roman" w:eastAsiaTheme="minorEastAsia" w:hAnsi="Times New Roman" w:cs="Times New Roman"/>
          <w:color w:val="000000" w:themeColor="text1"/>
          <w:sz w:val="20"/>
          <w:szCs w:val="20"/>
          <w:lang w:val="en-US"/>
        </w:rPr>
        <w:t xml:space="preserve">  </w:t>
      </w:r>
      <w:r w:rsidR="00B032DB" w:rsidRPr="00AA2773">
        <w:rPr>
          <w:rFonts w:ascii="Times New Roman" w:eastAsiaTheme="minorEastAsia" w:hAnsi="Times New Roman" w:cs="Times New Roman"/>
          <w:color w:val="000000" w:themeColor="text1"/>
          <w:sz w:val="20"/>
          <w:szCs w:val="20"/>
          <w:lang w:val="en-US"/>
        </w:rPr>
        <w:t xml:space="preserve">   (8)</w:t>
      </w:r>
    </w:p>
    <w:p w14:paraId="6F387473" w14:textId="77777777" w:rsidR="007968D0" w:rsidRPr="00AA2773" w:rsidRDefault="007968D0" w:rsidP="00FA171A">
      <w:pPr>
        <w:spacing w:after="0" w:line="240" w:lineRule="auto"/>
        <w:ind w:firstLine="284"/>
        <w:jc w:val="both"/>
        <w:rPr>
          <w:rFonts w:ascii="Times New Roman" w:hAnsi="Times New Roman" w:cs="Times New Roman"/>
          <w:color w:val="000000" w:themeColor="text1"/>
          <w:sz w:val="20"/>
          <w:szCs w:val="20"/>
          <w:shd w:val="clear" w:color="auto" w:fill="FFFFFF"/>
          <w:lang w:val="en-US"/>
        </w:rPr>
      </w:pPr>
      <w:r w:rsidRPr="00AA2773">
        <w:rPr>
          <w:rFonts w:ascii="Times New Roman" w:hAnsi="Times New Roman" w:cs="Times New Roman"/>
          <w:color w:val="000000" w:themeColor="text1"/>
          <w:sz w:val="20"/>
          <w:szCs w:val="20"/>
          <w:shd w:val="clear" w:color="auto" w:fill="FFFFFF"/>
          <w:lang w:val="en-US"/>
        </w:rPr>
        <w:t xml:space="preserve">Next, we will assume that the angle </w:t>
      </w:r>
      <w:r w:rsidRPr="00AA2773">
        <w:rPr>
          <w:rFonts w:ascii="Times New Roman" w:hAnsi="Times New Roman" w:cs="Times New Roman"/>
          <w:color w:val="000000" w:themeColor="text1"/>
          <w:sz w:val="20"/>
          <w:szCs w:val="20"/>
          <w:shd w:val="clear" w:color="auto" w:fill="FFFFFF"/>
        </w:rPr>
        <w:t>ψ</w:t>
      </w:r>
      <w:r w:rsidRPr="00AA2773">
        <w:rPr>
          <w:rFonts w:ascii="Times New Roman" w:hAnsi="Times New Roman" w:cs="Times New Roman"/>
          <w:color w:val="000000" w:themeColor="text1"/>
          <w:sz w:val="20"/>
          <w:szCs w:val="20"/>
          <w:shd w:val="clear" w:color="auto" w:fill="FFFFFF"/>
          <w:lang w:val="en-US"/>
        </w:rPr>
        <w:t xml:space="preserve"> and its derivatives </w:t>
      </w:r>
      <w:r w:rsidRPr="00AA2773">
        <w:rPr>
          <w:rFonts w:ascii="Times New Roman" w:hAnsi="Times New Roman" w:cs="Times New Roman"/>
          <w:color w:val="000000" w:themeColor="text1"/>
          <w:sz w:val="20"/>
          <w:szCs w:val="20"/>
          <w:shd w:val="clear" w:color="auto" w:fill="FFFFFF"/>
        </w:rPr>
        <w:t>ψ</w:t>
      </w:r>
      <w:r w:rsidRPr="00AA2773">
        <w:rPr>
          <w:rFonts w:ascii="Times New Roman" w:hAnsi="Times New Roman" w:cs="Times New Roman"/>
          <w:color w:val="000000" w:themeColor="text1"/>
          <w:sz w:val="20"/>
          <w:szCs w:val="20"/>
          <w:shd w:val="clear" w:color="auto" w:fill="FFFFFF"/>
          <w:lang w:val="en-US"/>
        </w:rPr>
        <w:t xml:space="preserve">, </w:t>
      </w:r>
      <w:r w:rsidRPr="00AA2773">
        <w:rPr>
          <w:rFonts w:ascii="Times New Roman" w:hAnsi="Times New Roman" w:cs="Times New Roman"/>
          <w:color w:val="000000" w:themeColor="text1"/>
          <w:sz w:val="20"/>
          <w:szCs w:val="20"/>
          <w:shd w:val="clear" w:color="auto" w:fill="FFFFFF"/>
        </w:rPr>
        <w:t>ψ</w:t>
      </w:r>
      <w:r w:rsidRPr="00AA2773">
        <w:rPr>
          <w:rFonts w:ascii="Times New Roman" w:hAnsi="Times New Roman" w:cs="Times New Roman"/>
          <w:color w:val="000000" w:themeColor="text1"/>
          <w:sz w:val="20"/>
          <w:szCs w:val="20"/>
          <w:shd w:val="clear" w:color="auto" w:fill="FFFFFF"/>
          <w:lang w:val="en-US"/>
        </w:rPr>
        <w:t xml:space="preserve">̇, as well as the parameter </w:t>
      </w:r>
      <w:r w:rsidRPr="00AA2773">
        <w:rPr>
          <w:rFonts w:ascii="Times New Roman" w:hAnsi="Times New Roman" w:cs="Times New Roman"/>
          <w:color w:val="000000" w:themeColor="text1"/>
          <w:sz w:val="20"/>
          <w:szCs w:val="20"/>
          <w:shd w:val="clear" w:color="auto" w:fill="FFFFFF"/>
        </w:rPr>
        <w:t>α</w:t>
      </w:r>
      <w:r w:rsidRPr="00AA2773">
        <w:rPr>
          <w:rFonts w:ascii="Times New Roman" w:hAnsi="Times New Roman" w:cs="Times New Roman"/>
          <w:color w:val="000000" w:themeColor="text1"/>
          <w:sz w:val="20"/>
          <w:szCs w:val="20"/>
          <w:shd w:val="clear" w:color="auto" w:fill="FFFFFF"/>
          <w:lang w:val="en-US"/>
        </w:rPr>
        <w:t>², are small compared to unity. Let us rewrite equations (8), retaining terms only up to the first order of smallness:</w:t>
      </w:r>
    </w:p>
    <w:p w14:paraId="33E70DAE" w14:textId="3088700A" w:rsidR="00B032DB" w:rsidRPr="00AA2773" w:rsidRDefault="00000000" w:rsidP="00FA171A">
      <w:pPr>
        <w:spacing w:after="0" w:line="240" w:lineRule="auto"/>
        <w:ind w:firstLine="284"/>
        <w:jc w:val="right"/>
        <w:rPr>
          <w:rFonts w:ascii="Times New Roman" w:eastAsiaTheme="minorEastAsia" w:hAnsi="Times New Roman" w:cs="Times New Roman"/>
          <w:color w:val="000000" w:themeColor="text1"/>
          <w:sz w:val="20"/>
          <w:szCs w:val="20"/>
          <w:lang w:val="en-US"/>
        </w:rPr>
      </w:pPr>
      <m:oMath>
        <m:d>
          <m:dPr>
            <m:begChr m:val="{"/>
            <m:endChr m:val=""/>
            <m:ctrlPr>
              <w:rPr>
                <w:rFonts w:ascii="Cambria Math" w:eastAsiaTheme="minorEastAsia" w:hAnsi="Cambria Math" w:cs="Times New Roman"/>
                <w:color w:val="000000" w:themeColor="text1"/>
                <w:sz w:val="20"/>
                <w:szCs w:val="20"/>
              </w:rPr>
            </m:ctrlPr>
          </m:dPr>
          <m:e>
            <m:eqArr>
              <m:eqArrPr>
                <m:ctrlPr>
                  <w:rPr>
                    <w:rFonts w:ascii="Cambria Math" w:eastAsiaTheme="minorEastAsia" w:hAnsi="Cambria Math" w:cs="Times New Roman"/>
                    <w:color w:val="000000" w:themeColor="text1"/>
                    <w:sz w:val="20"/>
                    <w:szCs w:val="20"/>
                  </w:rPr>
                </m:ctrlPr>
              </m:eqArrPr>
              <m:e>
                <m:acc>
                  <m:accPr>
                    <m:chr m:val="̈"/>
                    <m:ctrlPr>
                      <w:rPr>
                        <w:rFonts w:ascii="Cambria Math" w:eastAsiaTheme="minorEastAsia" w:hAnsi="Cambria Math" w:cs="Times New Roman"/>
                        <w:color w:val="000000" w:themeColor="text1"/>
                        <w:sz w:val="20"/>
                        <w:szCs w:val="20"/>
                      </w:rPr>
                    </m:ctrlPr>
                  </m:accPr>
                  <m:e>
                    <m:r>
                      <m:rPr>
                        <m:sty m:val="p"/>
                      </m:rPr>
                      <w:rPr>
                        <w:rFonts w:ascii="Cambria Math" w:eastAsiaTheme="minorEastAsia" w:hAnsi="Cambria Math" w:cs="Times New Roman"/>
                        <w:color w:val="000000" w:themeColor="text1"/>
                        <w:sz w:val="20"/>
                        <w:szCs w:val="20"/>
                      </w:rPr>
                      <m:t>ξ</m:t>
                    </m:r>
                  </m:e>
                </m:acc>
                <m:r>
                  <m:rPr>
                    <m:sty m:val="p"/>
                  </m:rPr>
                  <w:rPr>
                    <w:rFonts w:ascii="Cambria Math" w:eastAsiaTheme="minorEastAsia" w:hAnsi="Cambria Math" w:cs="Times New Roman"/>
                    <w:color w:val="000000" w:themeColor="text1"/>
                    <w:sz w:val="20"/>
                    <w:szCs w:val="20"/>
                    <w:lang w:val="en-US"/>
                  </w:rPr>
                  <m:t>+2</m:t>
                </m:r>
                <m:r>
                  <m:rPr>
                    <m:sty m:val="p"/>
                  </m:rPr>
                  <w:rPr>
                    <w:rFonts w:ascii="Cambria Math" w:eastAsiaTheme="minorEastAsia" w:hAnsi="Cambria Math" w:cs="Times New Roman"/>
                    <w:color w:val="000000" w:themeColor="text1"/>
                    <w:sz w:val="20"/>
                    <w:szCs w:val="20"/>
                  </w:rPr>
                  <m:t>βγ</m:t>
                </m:r>
                <m:acc>
                  <m:accPr>
                    <m:chr m:val="̇"/>
                    <m:ctrlPr>
                      <w:rPr>
                        <w:rFonts w:ascii="Cambria Math" w:eastAsiaTheme="minorEastAsia" w:hAnsi="Cambria Math" w:cs="Times New Roman"/>
                        <w:color w:val="000000" w:themeColor="text1"/>
                        <w:sz w:val="20"/>
                        <w:szCs w:val="20"/>
                      </w:rPr>
                    </m:ctrlPr>
                  </m:accPr>
                  <m:e>
                    <m:r>
                      <m:rPr>
                        <m:sty m:val="p"/>
                      </m:rPr>
                      <w:rPr>
                        <w:rFonts w:ascii="Cambria Math" w:eastAsiaTheme="minorEastAsia" w:hAnsi="Cambria Math" w:cs="Times New Roman"/>
                        <w:color w:val="000000" w:themeColor="text1"/>
                        <w:sz w:val="20"/>
                        <w:szCs w:val="20"/>
                      </w:rPr>
                      <m:t>ξ</m:t>
                    </m:r>
                  </m:e>
                </m:acc>
                <m:r>
                  <m:rPr>
                    <m:sty m:val="p"/>
                  </m:rPr>
                  <w:rPr>
                    <w:rFonts w:ascii="Cambria Math" w:eastAsiaTheme="minorEastAsia" w:hAnsi="Cambria Math" w:cs="Times New Roman"/>
                    <w:color w:val="000000" w:themeColor="text1"/>
                    <w:sz w:val="20"/>
                    <w:szCs w:val="20"/>
                    <w:lang w:val="en-US"/>
                  </w:rPr>
                  <m:t>+</m:t>
                </m:r>
                <m:sSup>
                  <m:sSupPr>
                    <m:ctrlPr>
                      <w:rPr>
                        <w:rFonts w:ascii="Cambria Math" w:eastAsiaTheme="minorEastAsia" w:hAnsi="Cambria Math" w:cs="Times New Roman"/>
                        <w:color w:val="000000" w:themeColor="text1"/>
                        <w:sz w:val="20"/>
                        <w:szCs w:val="20"/>
                      </w:rPr>
                    </m:ctrlPr>
                  </m:sSupPr>
                  <m:e>
                    <m:r>
                      <m:rPr>
                        <m:sty m:val="p"/>
                      </m:rPr>
                      <w:rPr>
                        <w:rFonts w:ascii="Cambria Math" w:eastAsiaTheme="minorEastAsia" w:hAnsi="Cambria Math" w:cs="Times New Roman"/>
                        <w:color w:val="000000" w:themeColor="text1"/>
                        <w:sz w:val="20"/>
                        <w:szCs w:val="20"/>
                      </w:rPr>
                      <m:t>γ</m:t>
                    </m:r>
                  </m:e>
                  <m:sup>
                    <m:r>
                      <m:rPr>
                        <m:sty m:val="p"/>
                      </m:rPr>
                      <w:rPr>
                        <w:rFonts w:ascii="Cambria Math" w:eastAsiaTheme="minorEastAsia" w:hAnsi="Cambria Math" w:cs="Times New Roman"/>
                        <w:color w:val="000000" w:themeColor="text1"/>
                        <w:sz w:val="20"/>
                        <w:szCs w:val="20"/>
                        <w:lang w:val="en-US"/>
                      </w:rPr>
                      <m:t>2</m:t>
                    </m:r>
                  </m:sup>
                </m:sSup>
                <m:r>
                  <m:rPr>
                    <m:sty m:val="p"/>
                  </m:rPr>
                  <w:rPr>
                    <w:rFonts w:ascii="Cambria Math" w:eastAsiaTheme="minorEastAsia" w:hAnsi="Cambria Math" w:cs="Times New Roman"/>
                    <w:color w:val="000000" w:themeColor="text1"/>
                    <w:sz w:val="20"/>
                    <w:szCs w:val="20"/>
                  </w:rPr>
                  <m:t>ξ</m:t>
                </m:r>
                <m:r>
                  <m:rPr>
                    <m:sty m:val="p"/>
                  </m:rPr>
                  <w:rPr>
                    <w:rFonts w:ascii="Cambria Math" w:eastAsiaTheme="minorEastAsia" w:hAnsi="Cambria Math" w:cs="Times New Roman"/>
                    <w:color w:val="000000" w:themeColor="text1"/>
                    <w:sz w:val="20"/>
                    <w:szCs w:val="20"/>
                    <w:lang w:val="en-US"/>
                  </w:rPr>
                  <m:t>=    cosτ+(</m:t>
                </m:r>
                <m:acc>
                  <m:accPr>
                    <m:chr m:val="̈"/>
                    <m:ctrlPr>
                      <w:rPr>
                        <w:rFonts w:ascii="Cambria Math" w:eastAsiaTheme="minorEastAsia" w:hAnsi="Cambria Math" w:cs="Times New Roman"/>
                        <w:color w:val="000000" w:themeColor="text1"/>
                        <w:sz w:val="20"/>
                        <w:szCs w:val="20"/>
                        <w:lang w:val="en-US"/>
                      </w:rPr>
                    </m:ctrlPr>
                  </m:accPr>
                  <m:e>
                    <m:r>
                      <m:rPr>
                        <m:sty m:val="p"/>
                      </m:rPr>
                      <w:rPr>
                        <w:rFonts w:ascii="Cambria Math" w:eastAsiaTheme="minorEastAsia" w:hAnsi="Cambria Math" w:cs="Times New Roman"/>
                        <w:color w:val="000000" w:themeColor="text1"/>
                        <w:sz w:val="20"/>
                        <w:szCs w:val="20"/>
                        <w:lang w:val="en-US"/>
                      </w:rPr>
                      <m:t>ψ</m:t>
                    </m:r>
                  </m:e>
                </m:acc>
                <m:r>
                  <m:rPr>
                    <m:sty m:val="p"/>
                  </m:rPr>
                  <w:rPr>
                    <w:rFonts w:ascii="Cambria Math" w:eastAsiaTheme="minorEastAsia" w:hAnsi="Cambria Math" w:cs="Times New Roman"/>
                    <w:color w:val="000000" w:themeColor="text1"/>
                    <w:sz w:val="20"/>
                    <w:szCs w:val="20"/>
                    <w:lang w:val="en-US"/>
                  </w:rPr>
                  <m:t>-ψ)</m:t>
                </m:r>
                <m:func>
                  <m:funcPr>
                    <m:ctrlPr>
                      <w:rPr>
                        <w:rFonts w:ascii="Cambria Math" w:eastAsiaTheme="minorEastAsia" w:hAnsi="Cambria Math" w:cs="Times New Roman"/>
                        <w:color w:val="000000" w:themeColor="text1"/>
                        <w:sz w:val="20"/>
                        <w:szCs w:val="20"/>
                        <w:lang w:val="en-US"/>
                      </w:rPr>
                    </m:ctrlPr>
                  </m:funcPr>
                  <m:fName>
                    <m:r>
                      <m:rPr>
                        <m:sty m:val="p"/>
                      </m:rPr>
                      <w:rPr>
                        <w:rFonts w:ascii="Cambria Math" w:eastAsiaTheme="minorEastAsia" w:hAnsi="Cambria Math" w:cs="Times New Roman"/>
                        <w:color w:val="000000" w:themeColor="text1"/>
                        <w:sz w:val="20"/>
                        <w:szCs w:val="20"/>
                        <w:lang w:val="en-US"/>
                      </w:rPr>
                      <m:t>sin</m:t>
                    </m:r>
                  </m:fName>
                  <m:e>
                    <m:r>
                      <m:rPr>
                        <m:sty m:val="p"/>
                      </m:rPr>
                      <w:rPr>
                        <w:rFonts w:ascii="Cambria Math" w:eastAsiaTheme="minorEastAsia" w:hAnsi="Cambria Math" w:cs="Times New Roman"/>
                        <w:color w:val="000000" w:themeColor="text1"/>
                        <w:sz w:val="20"/>
                        <w:szCs w:val="20"/>
                        <w:lang w:val="en-US"/>
                      </w:rPr>
                      <m:t>τ</m:t>
                    </m:r>
                  </m:e>
                </m:func>
                <m:r>
                  <m:rPr>
                    <m:sty m:val="p"/>
                  </m:rPr>
                  <w:rPr>
                    <w:rFonts w:ascii="Cambria Math" w:eastAsiaTheme="minorEastAsia" w:hAnsi="Cambria Math" w:cs="Times New Roman"/>
                    <w:color w:val="000000" w:themeColor="text1"/>
                    <w:sz w:val="20"/>
                    <w:szCs w:val="20"/>
                    <w:lang w:val="en-US"/>
                  </w:rPr>
                  <m:t>+2</m:t>
                </m:r>
                <m:acc>
                  <m:accPr>
                    <m:chr m:val="̇"/>
                    <m:ctrlPr>
                      <w:rPr>
                        <w:rFonts w:ascii="Cambria Math" w:eastAsiaTheme="minorEastAsia" w:hAnsi="Cambria Math" w:cs="Times New Roman"/>
                        <w:color w:val="000000" w:themeColor="text1"/>
                        <w:sz w:val="20"/>
                        <w:szCs w:val="20"/>
                        <w:lang w:val="en-US"/>
                      </w:rPr>
                    </m:ctrlPr>
                  </m:accPr>
                  <m:e>
                    <m:r>
                      <m:rPr>
                        <m:sty m:val="p"/>
                      </m:rPr>
                      <w:rPr>
                        <w:rFonts w:ascii="Cambria Math" w:eastAsiaTheme="minorEastAsia" w:hAnsi="Cambria Math" w:cs="Times New Roman"/>
                        <w:color w:val="000000" w:themeColor="text1"/>
                        <w:sz w:val="20"/>
                        <w:szCs w:val="20"/>
                        <w:lang w:val="en-US"/>
                      </w:rPr>
                      <m:t>ψ</m:t>
                    </m:r>
                  </m:e>
                </m:acc>
                <m:r>
                  <m:rPr>
                    <m:sty m:val="p"/>
                  </m:rPr>
                  <w:rPr>
                    <w:rFonts w:ascii="Cambria Math" w:eastAsiaTheme="minorEastAsia" w:hAnsi="Cambria Math" w:cs="Times New Roman"/>
                    <w:color w:val="000000" w:themeColor="text1"/>
                    <w:sz w:val="20"/>
                    <w:szCs w:val="20"/>
                    <w:lang w:val="en-US"/>
                  </w:rPr>
                  <m:t>cosτ</m:t>
                </m:r>
              </m:e>
              <m:e>
                <m:r>
                  <m:rPr>
                    <m:sty m:val="p"/>
                  </m:rPr>
                  <w:rPr>
                    <w:rFonts w:ascii="Cambria Math" w:eastAsiaTheme="minorEastAsia" w:hAnsi="Cambria Math" w:cs="Times New Roman"/>
                    <w:color w:val="000000" w:themeColor="text1"/>
                    <w:sz w:val="20"/>
                    <w:szCs w:val="20"/>
                    <w:lang w:val="en-US"/>
                  </w:rPr>
                  <m:t xml:space="preserve">   </m:t>
                </m:r>
                <m:acc>
                  <m:accPr>
                    <m:chr m:val="̈"/>
                    <m:ctrlPr>
                      <w:rPr>
                        <w:rFonts w:ascii="Cambria Math" w:eastAsiaTheme="minorEastAsia" w:hAnsi="Cambria Math" w:cs="Times New Roman"/>
                        <w:color w:val="000000" w:themeColor="text1"/>
                        <w:sz w:val="20"/>
                        <w:szCs w:val="20"/>
                      </w:rPr>
                    </m:ctrlPr>
                  </m:accPr>
                  <m:e>
                    <m:r>
                      <m:rPr>
                        <m:sty m:val="p"/>
                      </m:rPr>
                      <w:rPr>
                        <w:rFonts w:ascii="Cambria Math" w:eastAsiaTheme="minorEastAsia" w:hAnsi="Cambria Math" w:cs="Times New Roman"/>
                        <w:color w:val="000000" w:themeColor="text1"/>
                        <w:sz w:val="20"/>
                        <w:szCs w:val="20"/>
                      </w:rPr>
                      <m:t>ψ</m:t>
                    </m:r>
                  </m:e>
                </m:acc>
                <m:r>
                  <m:rPr>
                    <m:sty m:val="p"/>
                  </m:rPr>
                  <w:rPr>
                    <w:rFonts w:ascii="Cambria Math" w:eastAsiaTheme="minorEastAsia" w:hAnsi="Cambria Math" w:cs="Times New Roman"/>
                    <w:color w:val="000000" w:themeColor="text1"/>
                    <w:sz w:val="20"/>
                    <w:szCs w:val="20"/>
                    <w:lang w:val="en-US"/>
                  </w:rPr>
                  <m:t>=</m:t>
                </m:r>
                <m:sSup>
                  <m:sSupPr>
                    <m:ctrlPr>
                      <w:rPr>
                        <w:rFonts w:ascii="Cambria Math" w:eastAsiaTheme="minorEastAsia" w:hAnsi="Cambria Math" w:cs="Times New Roman"/>
                        <w:color w:val="000000" w:themeColor="text1"/>
                        <w:sz w:val="20"/>
                        <w:szCs w:val="20"/>
                        <w:lang w:val="en-US"/>
                      </w:rPr>
                    </m:ctrlPr>
                  </m:sSupPr>
                  <m:e>
                    <m:r>
                      <m:rPr>
                        <m:sty m:val="p"/>
                      </m:rPr>
                      <w:rPr>
                        <w:rFonts w:ascii="Cambria Math" w:eastAsiaTheme="minorEastAsia" w:hAnsi="Cambria Math" w:cs="Times New Roman"/>
                        <w:color w:val="000000" w:themeColor="text1"/>
                        <w:sz w:val="20"/>
                        <w:szCs w:val="20"/>
                        <w:lang w:val="en-US"/>
                      </w:rPr>
                      <m:t>α</m:t>
                    </m:r>
                  </m:e>
                  <m:sup>
                    <m:r>
                      <m:rPr>
                        <m:sty m:val="p"/>
                      </m:rPr>
                      <w:rPr>
                        <w:rFonts w:ascii="Cambria Math" w:eastAsiaTheme="minorEastAsia" w:hAnsi="Cambria Math" w:cs="Times New Roman"/>
                        <w:color w:val="000000" w:themeColor="text1"/>
                        <w:sz w:val="20"/>
                        <w:szCs w:val="20"/>
                        <w:lang w:val="en-US"/>
                      </w:rPr>
                      <m:t>2</m:t>
                    </m:r>
                  </m:sup>
                </m:sSup>
                <m:acc>
                  <m:accPr>
                    <m:chr m:val="̈"/>
                    <m:ctrlPr>
                      <w:rPr>
                        <w:rFonts w:ascii="Cambria Math" w:eastAsiaTheme="minorEastAsia" w:hAnsi="Cambria Math" w:cs="Times New Roman"/>
                        <w:color w:val="000000" w:themeColor="text1"/>
                        <w:sz w:val="20"/>
                        <w:szCs w:val="20"/>
                      </w:rPr>
                    </m:ctrlPr>
                  </m:accPr>
                  <m:e>
                    <m:r>
                      <m:rPr>
                        <m:sty m:val="p"/>
                      </m:rPr>
                      <w:rPr>
                        <w:rFonts w:ascii="Cambria Math" w:eastAsiaTheme="minorEastAsia" w:hAnsi="Cambria Math" w:cs="Times New Roman"/>
                        <w:color w:val="000000" w:themeColor="text1"/>
                        <w:sz w:val="20"/>
                        <w:szCs w:val="20"/>
                      </w:rPr>
                      <m:t>ξ</m:t>
                    </m:r>
                  </m:e>
                </m:acc>
                <m:r>
                  <m:rPr>
                    <m:sty m:val="p"/>
                  </m:rPr>
                  <w:rPr>
                    <w:rFonts w:ascii="Cambria Math" w:eastAsiaTheme="minorEastAsia" w:hAnsi="Cambria Math" w:cs="Times New Roman"/>
                    <w:color w:val="000000" w:themeColor="text1"/>
                    <w:sz w:val="20"/>
                    <w:szCs w:val="20"/>
                    <w:lang w:val="en-US"/>
                  </w:rPr>
                  <m:t xml:space="preserve">sinτ+μ </m:t>
                </m:r>
              </m:e>
            </m:eqArr>
          </m:e>
        </m:d>
      </m:oMath>
      <w:r w:rsidR="00B032DB" w:rsidRPr="00AA2773">
        <w:rPr>
          <w:rFonts w:ascii="Times New Roman" w:eastAsiaTheme="minorEastAsia" w:hAnsi="Times New Roman" w:cs="Times New Roman"/>
          <w:color w:val="000000" w:themeColor="text1"/>
          <w:sz w:val="20"/>
          <w:szCs w:val="20"/>
          <w:lang w:val="en-US"/>
        </w:rPr>
        <w:t xml:space="preserve">           </w:t>
      </w:r>
      <w:r w:rsidR="00AA2773">
        <w:rPr>
          <w:rFonts w:ascii="Times New Roman" w:eastAsiaTheme="minorEastAsia" w:hAnsi="Times New Roman" w:cs="Times New Roman"/>
          <w:color w:val="000000" w:themeColor="text1"/>
          <w:sz w:val="20"/>
          <w:szCs w:val="20"/>
          <w:lang w:val="uz-Cyrl-UZ"/>
        </w:rPr>
        <w:t xml:space="preserve">                            </w:t>
      </w:r>
      <w:r w:rsidR="00B032DB" w:rsidRPr="00AA2773">
        <w:rPr>
          <w:rFonts w:ascii="Times New Roman" w:eastAsiaTheme="minorEastAsia" w:hAnsi="Times New Roman" w:cs="Times New Roman"/>
          <w:color w:val="000000" w:themeColor="text1"/>
          <w:sz w:val="20"/>
          <w:szCs w:val="20"/>
          <w:lang w:val="en-US"/>
        </w:rPr>
        <w:t xml:space="preserve">   (9)</w:t>
      </w:r>
    </w:p>
    <w:p w14:paraId="37DC0232" w14:textId="06B19197" w:rsidR="00B80226" w:rsidRPr="00610914" w:rsidRDefault="00B80226" w:rsidP="00FA171A">
      <w:pPr>
        <w:spacing w:after="0" w:line="240" w:lineRule="auto"/>
        <w:ind w:firstLine="284"/>
        <w:jc w:val="both"/>
        <w:rPr>
          <w:rFonts w:ascii="Times New Roman" w:eastAsiaTheme="minorEastAsia" w:hAnsi="Times New Roman" w:cs="Times New Roman"/>
          <w:i/>
          <w:color w:val="000000" w:themeColor="text1"/>
          <w:sz w:val="20"/>
          <w:szCs w:val="20"/>
          <w:lang w:val="en-US"/>
        </w:rPr>
      </w:pPr>
      <w:r w:rsidRPr="00610914">
        <w:rPr>
          <w:rFonts w:ascii="Times New Roman" w:eastAsiaTheme="minorEastAsia" w:hAnsi="Times New Roman" w:cs="Times New Roman"/>
          <w:i/>
          <w:color w:val="000000" w:themeColor="text1"/>
          <w:sz w:val="20"/>
          <w:szCs w:val="20"/>
          <w:lang w:val="en-US"/>
        </w:rPr>
        <w:t xml:space="preserve"> </w:t>
      </w:r>
    </w:p>
    <w:p w14:paraId="15DA633F" w14:textId="77777777" w:rsidR="000078D7" w:rsidRDefault="00B6492C" w:rsidP="00FA171A">
      <w:pPr>
        <w:spacing w:after="0" w:line="240" w:lineRule="auto"/>
        <w:ind w:firstLine="284"/>
        <w:jc w:val="both"/>
        <w:rPr>
          <w:rFonts w:ascii="Times New Roman" w:hAnsi="Times New Roman" w:cs="Times New Roman"/>
          <w:color w:val="000000" w:themeColor="text1"/>
          <w:sz w:val="20"/>
          <w:szCs w:val="20"/>
          <w:shd w:val="clear" w:color="auto" w:fill="FFFFFF"/>
          <w:lang w:val="en-US"/>
        </w:rPr>
      </w:pPr>
      <w:r w:rsidRPr="00610914">
        <w:rPr>
          <w:rFonts w:ascii="Times New Roman" w:hAnsi="Times New Roman" w:cs="Times New Roman"/>
          <w:color w:val="000000" w:themeColor="text1"/>
          <w:sz w:val="20"/>
          <w:szCs w:val="20"/>
          <w:shd w:val="clear" w:color="auto" w:fill="FFFFFF"/>
          <w:lang w:val="en-US"/>
        </w:rPr>
        <w:t>Hereafter, we will use the method of successive approximations. For the first approximation,</w:t>
      </w:r>
    </w:p>
    <w:p w14:paraId="031FCCB9" w14:textId="7447708D" w:rsidR="00B6492C" w:rsidRPr="00AA2773" w:rsidRDefault="00B6492C" w:rsidP="00FA171A">
      <w:pPr>
        <w:spacing w:after="0" w:line="240" w:lineRule="auto"/>
        <w:ind w:firstLine="284"/>
        <w:jc w:val="right"/>
        <w:rPr>
          <w:rFonts w:ascii="Times New Roman" w:eastAsiaTheme="minorEastAsia" w:hAnsi="Times New Roman" w:cs="Times New Roman"/>
          <w:color w:val="000000" w:themeColor="text1"/>
          <w:sz w:val="20"/>
          <w:szCs w:val="20"/>
          <w:lang w:val="en-US"/>
        </w:rPr>
      </w:pPr>
      <w:r w:rsidRPr="00610914">
        <w:rPr>
          <w:rFonts w:ascii="Times New Roman" w:hAnsi="Times New Roman" w:cs="Times New Roman"/>
          <w:color w:val="000000" w:themeColor="text1"/>
          <w:sz w:val="20"/>
          <w:szCs w:val="20"/>
          <w:shd w:val="clear" w:color="auto" w:fill="FFFFFF"/>
          <w:lang w:val="en-US"/>
        </w:rPr>
        <w:t xml:space="preserve"> we </w:t>
      </w:r>
      <m:oMath>
        <m:sSup>
          <m:sSupPr>
            <m:ctrlPr>
              <w:rPr>
                <w:rFonts w:ascii="Cambria Math" w:eastAsiaTheme="minorEastAsia" w:hAnsi="Cambria Math" w:cs="Times New Roman"/>
                <w:i/>
                <w:color w:val="000000" w:themeColor="text1"/>
                <w:sz w:val="20"/>
                <w:szCs w:val="20"/>
                <w:lang w:val="uz-Cyrl-UZ"/>
              </w:rPr>
            </m:ctrlPr>
          </m:sSupPr>
          <m:e>
            <m:r>
              <w:rPr>
                <w:rFonts w:ascii="Cambria Math" w:eastAsiaTheme="minorEastAsia" w:hAnsi="Cambria Math" w:cs="Times New Roman"/>
                <w:color w:val="000000" w:themeColor="text1"/>
                <w:sz w:val="20"/>
                <w:szCs w:val="20"/>
                <w:lang w:val="uz-Cyrl-UZ"/>
              </w:rPr>
              <m:t xml:space="preserve"> ψ</m:t>
            </m:r>
          </m:e>
          <m:sup>
            <m:r>
              <m:rPr>
                <m:sty m:val="p"/>
              </m:rPr>
              <w:rPr>
                <w:rFonts w:ascii="Cambria Math" w:eastAsiaTheme="minorEastAsia" w:hAnsi="Cambria Math" w:cs="Times New Roman"/>
                <w:color w:val="000000" w:themeColor="text1"/>
                <w:sz w:val="20"/>
                <w:szCs w:val="20"/>
                <w:lang w:val="uz-Cyrl-UZ"/>
              </w:rPr>
              <m:t>Θ</m:t>
            </m:r>
          </m:sup>
        </m:sSup>
        <m:r>
          <w:rPr>
            <w:rFonts w:ascii="Cambria Math" w:eastAsiaTheme="minorEastAsia" w:hAnsi="Cambria Math" w:cs="Times New Roman"/>
            <w:color w:val="000000" w:themeColor="text1"/>
            <w:sz w:val="20"/>
            <w:szCs w:val="20"/>
            <w:lang w:val="en-US"/>
          </w:rPr>
          <m:t>=</m:t>
        </m:r>
        <m:r>
          <m:rPr>
            <m:sty m:val="p"/>
          </m:rPr>
          <w:rPr>
            <w:rFonts w:ascii="Cambria Math" w:eastAsiaTheme="minorEastAsia" w:hAnsi="Cambria Math" w:cs="Times New Roman"/>
            <w:color w:val="000000" w:themeColor="text1"/>
            <w:sz w:val="20"/>
            <w:szCs w:val="20"/>
            <w:lang w:val="en-US"/>
          </w:rPr>
          <m:t>0</m:t>
        </m:r>
      </m:oMath>
      <w:r w:rsidRPr="00AA2773">
        <w:rPr>
          <w:rFonts w:ascii="Times New Roman" w:eastAsiaTheme="minorEastAsia" w:hAnsi="Times New Roman" w:cs="Times New Roman"/>
          <w:color w:val="000000" w:themeColor="text1"/>
          <w:sz w:val="20"/>
          <w:szCs w:val="20"/>
          <w:lang w:val="en-US"/>
        </w:rPr>
        <w:t xml:space="preserve">                          </w:t>
      </w:r>
      <w:r w:rsidR="000078D7" w:rsidRPr="00AA2773">
        <w:rPr>
          <w:rFonts w:ascii="Times New Roman" w:eastAsiaTheme="minorEastAsia" w:hAnsi="Times New Roman" w:cs="Times New Roman"/>
          <w:color w:val="000000" w:themeColor="text1"/>
          <w:sz w:val="20"/>
          <w:szCs w:val="20"/>
          <w:lang w:val="uz-Cyrl-UZ"/>
        </w:rPr>
        <w:t xml:space="preserve">                       </w:t>
      </w:r>
      <w:r w:rsidR="00AA2773">
        <w:rPr>
          <w:rFonts w:ascii="Times New Roman" w:eastAsiaTheme="minorEastAsia" w:hAnsi="Times New Roman" w:cs="Times New Roman"/>
          <w:color w:val="000000" w:themeColor="text1"/>
          <w:sz w:val="20"/>
          <w:szCs w:val="20"/>
          <w:lang w:val="uz-Cyrl-UZ"/>
        </w:rPr>
        <w:t xml:space="preserve">                               </w:t>
      </w:r>
      <w:r w:rsidR="000078D7" w:rsidRPr="00AA2773">
        <w:rPr>
          <w:rFonts w:ascii="Times New Roman" w:eastAsiaTheme="minorEastAsia" w:hAnsi="Times New Roman" w:cs="Times New Roman"/>
          <w:color w:val="000000" w:themeColor="text1"/>
          <w:sz w:val="20"/>
          <w:szCs w:val="20"/>
          <w:lang w:val="uz-Cyrl-UZ"/>
        </w:rPr>
        <w:t xml:space="preserve">            </w:t>
      </w:r>
      <w:r w:rsidRPr="00AA2773">
        <w:rPr>
          <w:rFonts w:ascii="Times New Roman" w:eastAsiaTheme="minorEastAsia" w:hAnsi="Times New Roman" w:cs="Times New Roman"/>
          <w:color w:val="000000" w:themeColor="text1"/>
          <w:sz w:val="20"/>
          <w:szCs w:val="20"/>
          <w:lang w:val="en-US"/>
        </w:rPr>
        <w:t xml:space="preserve"> (10)</w:t>
      </w:r>
    </w:p>
    <w:p w14:paraId="05F348E4" w14:textId="50E105A9" w:rsidR="00197D8A" w:rsidRPr="00AA2773" w:rsidRDefault="00B6492C" w:rsidP="00FA171A">
      <w:pPr>
        <w:spacing w:after="0" w:line="240" w:lineRule="auto"/>
        <w:ind w:firstLine="284"/>
        <w:jc w:val="both"/>
        <w:rPr>
          <w:rFonts w:ascii="Times New Roman" w:eastAsiaTheme="minorEastAsia" w:hAnsi="Times New Roman" w:cs="Times New Roman"/>
          <w:color w:val="000000" w:themeColor="text1"/>
          <w:sz w:val="20"/>
          <w:szCs w:val="20"/>
          <w:lang w:val="en-US"/>
        </w:rPr>
      </w:pPr>
      <w:r w:rsidRPr="00AA2773">
        <w:rPr>
          <w:rFonts w:ascii="Times New Roman" w:hAnsi="Times New Roman" w:cs="Times New Roman"/>
          <w:color w:val="000000" w:themeColor="text1"/>
          <w:sz w:val="20"/>
          <w:szCs w:val="20"/>
          <w:shd w:val="clear" w:color="auto" w:fill="FFFFFF"/>
          <w:lang w:val="en-US"/>
        </w:rPr>
        <w:t xml:space="preserve">and, substituting this first approximation for </w:t>
      </w:r>
      <w:r w:rsidRPr="00AA2773">
        <w:rPr>
          <w:rFonts w:ascii="Times New Roman" w:hAnsi="Times New Roman" w:cs="Times New Roman"/>
          <w:color w:val="000000" w:themeColor="text1"/>
          <w:sz w:val="20"/>
          <w:szCs w:val="20"/>
          <w:shd w:val="clear" w:color="auto" w:fill="FFFFFF"/>
        </w:rPr>
        <w:t>ψ</w:t>
      </w:r>
      <w:r w:rsidRPr="00AA2773">
        <w:rPr>
          <w:rFonts w:ascii="Times New Roman" w:hAnsi="Times New Roman" w:cs="Times New Roman"/>
          <w:color w:val="000000" w:themeColor="text1"/>
          <w:sz w:val="20"/>
          <w:szCs w:val="20"/>
          <w:shd w:val="clear" w:color="auto" w:fill="FFFFFF"/>
          <w:lang w:val="en-US"/>
        </w:rPr>
        <w:t xml:space="preserve"> into the first equation of (8) and (9), we obtain the first approximation for </w:t>
      </w:r>
      <w:r w:rsidR="00197D8A" w:rsidRPr="00AA2773">
        <w:rPr>
          <w:rFonts w:ascii="Times New Roman" w:eastAsiaTheme="minorEastAsia" w:hAnsi="Times New Roman" w:cs="Times New Roman"/>
          <w:color w:val="000000" w:themeColor="text1"/>
          <w:sz w:val="20"/>
          <w:szCs w:val="20"/>
          <w:lang w:val="en-US"/>
        </w:rPr>
        <w:t xml:space="preserve"> </w:t>
      </w:r>
      <m:oMath>
        <m:r>
          <m:rPr>
            <m:sty m:val="p"/>
          </m:rPr>
          <w:rPr>
            <w:rFonts w:ascii="Cambria Math" w:eastAsiaTheme="minorEastAsia" w:hAnsi="Cambria Math" w:cs="Times New Roman"/>
            <w:color w:val="000000" w:themeColor="text1"/>
            <w:sz w:val="20"/>
            <w:szCs w:val="20"/>
          </w:rPr>
          <m:t>ξ</m:t>
        </m:r>
        <m:r>
          <m:rPr>
            <m:sty m:val="p"/>
          </m:rPr>
          <w:rPr>
            <w:rFonts w:ascii="Cambria Math" w:eastAsiaTheme="minorEastAsia" w:hAnsi="Cambria Math" w:cs="Times New Roman"/>
            <w:color w:val="000000" w:themeColor="text1"/>
            <w:sz w:val="20"/>
            <w:szCs w:val="20"/>
            <w:lang w:val="en-US"/>
          </w:rPr>
          <m:t>:</m:t>
        </m:r>
      </m:oMath>
    </w:p>
    <w:p w14:paraId="40DB0A61" w14:textId="73B5CC2D" w:rsidR="00197D8A" w:rsidRPr="00AA2773" w:rsidRDefault="00000000" w:rsidP="00FA171A">
      <w:pPr>
        <w:spacing w:after="0" w:line="240" w:lineRule="auto"/>
        <w:ind w:firstLine="284"/>
        <w:jc w:val="right"/>
        <w:rPr>
          <w:rFonts w:ascii="Times New Roman" w:eastAsiaTheme="minorEastAsia" w:hAnsi="Times New Roman" w:cs="Times New Roman"/>
          <w:color w:val="000000" w:themeColor="text1"/>
          <w:sz w:val="20"/>
          <w:szCs w:val="20"/>
          <w:lang w:val="en-US"/>
        </w:rPr>
      </w:pPr>
      <m:oMath>
        <m:sSubSup>
          <m:sSubSupPr>
            <m:ctrlPr>
              <w:rPr>
                <w:rFonts w:ascii="Cambria Math" w:eastAsiaTheme="minorEastAsia" w:hAnsi="Cambria Math" w:cs="Times New Roman"/>
                <w:color w:val="000000" w:themeColor="text1"/>
                <w:sz w:val="20"/>
                <w:szCs w:val="20"/>
              </w:rPr>
            </m:ctrlPr>
          </m:sSubSupPr>
          <m:e>
            <m:sSup>
              <m:sSupPr>
                <m:ctrlPr>
                  <w:rPr>
                    <w:rFonts w:ascii="Cambria Math" w:eastAsiaTheme="minorEastAsia" w:hAnsi="Cambria Math" w:cs="Times New Roman"/>
                    <w:color w:val="000000" w:themeColor="text1"/>
                    <w:sz w:val="20"/>
                    <w:szCs w:val="20"/>
                    <w:lang w:val="uz-Cyrl-UZ"/>
                  </w:rPr>
                </m:ctrlPr>
              </m:sSupPr>
              <m:e>
                <m:r>
                  <m:rPr>
                    <m:sty m:val="p"/>
                  </m:rPr>
                  <w:rPr>
                    <w:rFonts w:ascii="Cambria Math" w:eastAsiaTheme="minorEastAsia" w:hAnsi="Cambria Math" w:cs="Times New Roman"/>
                    <w:color w:val="000000" w:themeColor="text1"/>
                    <w:sz w:val="20"/>
                    <w:szCs w:val="20"/>
                    <w:lang w:val="uz-Cyrl-UZ"/>
                  </w:rPr>
                  <m:t>ξ</m:t>
                </m:r>
              </m:e>
              <m:sup>
                <m:r>
                  <m:rPr>
                    <m:sty m:val="p"/>
                  </m:rPr>
                  <w:rPr>
                    <w:rFonts w:ascii="Cambria Math" w:eastAsiaTheme="minorEastAsia" w:hAnsi="Cambria Math" w:cs="Times New Roman"/>
                    <w:color w:val="000000" w:themeColor="text1"/>
                    <w:sz w:val="20"/>
                    <w:szCs w:val="20"/>
                    <w:lang w:val="uz-Cyrl-UZ"/>
                  </w:rPr>
                  <m:t>Θ</m:t>
                </m:r>
              </m:sup>
            </m:sSup>
            <m:r>
              <m:rPr>
                <m:sty m:val="p"/>
              </m:rPr>
              <w:rPr>
                <w:rFonts w:ascii="Cambria Math" w:eastAsiaTheme="minorEastAsia" w:hAnsi="Cambria Math" w:cs="Times New Roman"/>
                <w:color w:val="000000" w:themeColor="text1"/>
                <w:sz w:val="20"/>
                <w:szCs w:val="20"/>
                <w:lang w:val="en-US"/>
              </w:rPr>
              <m:t>=</m:t>
            </m:r>
            <m:r>
              <m:rPr>
                <m:sty m:val="p"/>
              </m:rPr>
              <w:rPr>
                <w:rFonts w:ascii="Cambria Math" w:eastAsiaTheme="minorEastAsia" w:hAnsi="Cambria Math" w:cs="Times New Roman"/>
                <w:color w:val="000000" w:themeColor="text1"/>
                <w:sz w:val="20"/>
                <w:szCs w:val="20"/>
              </w:rPr>
              <m:t>ξ</m:t>
            </m:r>
          </m:e>
          <m:sub>
            <m:r>
              <m:rPr>
                <m:sty m:val="p"/>
              </m:rPr>
              <w:rPr>
                <w:rFonts w:ascii="Cambria Math" w:eastAsiaTheme="minorEastAsia" w:hAnsi="Cambria Math" w:cs="Times New Roman"/>
                <w:color w:val="000000" w:themeColor="text1"/>
                <w:sz w:val="20"/>
                <w:szCs w:val="20"/>
                <w:lang w:val="en-US"/>
              </w:rPr>
              <m:t>1a</m:t>
            </m:r>
          </m:sub>
          <m:sup>
            <m:r>
              <m:rPr>
                <m:sty m:val="p"/>
              </m:rPr>
              <w:rPr>
                <w:rFonts w:ascii="Cambria Math" w:eastAsiaTheme="minorEastAsia" w:hAnsi="Cambria Math" w:cs="Times New Roman"/>
                <w:color w:val="000000" w:themeColor="text1"/>
                <w:sz w:val="20"/>
                <w:szCs w:val="20"/>
                <w:lang w:val="uz-Cyrl-UZ"/>
              </w:rPr>
              <m:t>Θ</m:t>
            </m:r>
          </m:sup>
        </m:sSubSup>
        <m:func>
          <m:funcPr>
            <m:ctrlPr>
              <w:rPr>
                <w:rFonts w:ascii="Cambria Math" w:eastAsiaTheme="minorEastAsia" w:hAnsi="Cambria Math" w:cs="Times New Roman"/>
                <w:color w:val="000000" w:themeColor="text1"/>
                <w:sz w:val="20"/>
                <w:szCs w:val="20"/>
              </w:rPr>
            </m:ctrlPr>
          </m:funcPr>
          <m:fName>
            <m:r>
              <m:rPr>
                <m:sty m:val="p"/>
              </m:rPr>
              <w:rPr>
                <w:rFonts w:ascii="Cambria Math" w:eastAsiaTheme="minorEastAsia" w:hAnsi="Cambria Math" w:cs="Times New Roman"/>
                <w:color w:val="000000" w:themeColor="text1"/>
                <w:sz w:val="20"/>
                <w:szCs w:val="20"/>
                <w:lang w:val="en-US"/>
              </w:rPr>
              <m:t>cos</m:t>
            </m:r>
          </m:fName>
          <m:e>
            <m:d>
              <m:dPr>
                <m:ctrlPr>
                  <w:rPr>
                    <w:rFonts w:ascii="Cambria Math" w:eastAsiaTheme="minorEastAsia" w:hAnsi="Cambria Math" w:cs="Times New Roman"/>
                    <w:color w:val="000000" w:themeColor="text1"/>
                    <w:sz w:val="20"/>
                    <w:szCs w:val="20"/>
                  </w:rPr>
                </m:ctrlPr>
              </m:dPr>
              <m:e>
                <m:r>
                  <m:rPr>
                    <m:sty m:val="p"/>
                  </m:rPr>
                  <w:rPr>
                    <w:rFonts w:ascii="Cambria Math" w:eastAsiaTheme="minorEastAsia" w:hAnsi="Cambria Math" w:cs="Times New Roman"/>
                    <w:color w:val="000000" w:themeColor="text1"/>
                    <w:sz w:val="20"/>
                    <w:szCs w:val="20"/>
                  </w:rPr>
                  <m:t>τ</m:t>
                </m:r>
                <m:r>
                  <m:rPr>
                    <m:sty m:val="p"/>
                  </m:rPr>
                  <w:rPr>
                    <w:rFonts w:ascii="Cambria Math" w:eastAsiaTheme="minorEastAsia" w:hAnsi="Cambria Math" w:cs="Times New Roman"/>
                    <w:color w:val="000000" w:themeColor="text1"/>
                    <w:sz w:val="20"/>
                    <w:szCs w:val="20"/>
                    <w:lang w:val="en-US"/>
                  </w:rPr>
                  <m:t>+</m:t>
                </m:r>
                <m:sSubSup>
                  <m:sSubSupPr>
                    <m:ctrlPr>
                      <w:rPr>
                        <w:rFonts w:ascii="Cambria Math" w:eastAsiaTheme="minorEastAsia" w:hAnsi="Cambria Math" w:cs="Times New Roman"/>
                        <w:color w:val="000000" w:themeColor="text1"/>
                        <w:sz w:val="20"/>
                        <w:szCs w:val="20"/>
                      </w:rPr>
                    </m:ctrlPr>
                  </m:sSubSupPr>
                  <m:e>
                    <m:r>
                      <m:rPr>
                        <m:sty m:val="p"/>
                      </m:rPr>
                      <w:rPr>
                        <w:rFonts w:ascii="Cambria Math" w:eastAsiaTheme="minorEastAsia" w:hAnsi="Cambria Math" w:cs="Times New Roman"/>
                        <w:color w:val="000000" w:themeColor="text1"/>
                        <w:sz w:val="20"/>
                        <w:szCs w:val="20"/>
                      </w:rPr>
                      <m:t>τ</m:t>
                    </m:r>
                  </m:e>
                  <m:sub>
                    <m:r>
                      <m:rPr>
                        <m:sty m:val="p"/>
                      </m:rPr>
                      <w:rPr>
                        <w:rFonts w:ascii="Cambria Math" w:eastAsiaTheme="minorEastAsia" w:hAnsi="Cambria Math" w:cs="Times New Roman"/>
                        <w:color w:val="000000" w:themeColor="text1"/>
                        <w:sz w:val="20"/>
                        <w:szCs w:val="20"/>
                        <w:lang w:val="en-US"/>
                      </w:rPr>
                      <m:t>1</m:t>
                    </m:r>
                  </m:sub>
                  <m:sup>
                    <m:r>
                      <m:rPr>
                        <m:sty m:val="p"/>
                      </m:rPr>
                      <w:rPr>
                        <w:rFonts w:ascii="Cambria Math" w:eastAsiaTheme="minorEastAsia" w:hAnsi="Cambria Math" w:cs="Times New Roman"/>
                        <w:color w:val="000000" w:themeColor="text1"/>
                        <w:sz w:val="20"/>
                        <w:szCs w:val="20"/>
                        <w:lang w:val="uz-Cyrl-UZ"/>
                      </w:rPr>
                      <m:t>Θ</m:t>
                    </m:r>
                  </m:sup>
                </m:sSubSup>
              </m:e>
            </m:d>
          </m:e>
        </m:func>
        <m:r>
          <m:rPr>
            <m:sty m:val="p"/>
          </m:rPr>
          <w:rPr>
            <w:rFonts w:ascii="Cambria Math" w:eastAsiaTheme="minorEastAsia" w:hAnsi="Cambria Math" w:cs="Times New Roman"/>
            <w:color w:val="000000" w:themeColor="text1"/>
            <w:sz w:val="20"/>
            <w:szCs w:val="20"/>
            <w:lang w:val="en-US"/>
          </w:rPr>
          <m:t>,</m:t>
        </m:r>
      </m:oMath>
      <w:r w:rsidR="00AB6CDC" w:rsidRPr="00AA2773">
        <w:rPr>
          <w:rFonts w:ascii="Times New Roman" w:eastAsiaTheme="minorEastAsia" w:hAnsi="Times New Roman" w:cs="Times New Roman"/>
          <w:color w:val="000000" w:themeColor="text1"/>
          <w:sz w:val="20"/>
          <w:szCs w:val="20"/>
          <w:lang w:val="en-US"/>
        </w:rPr>
        <w:t xml:space="preserve">      </w:t>
      </w:r>
      <w:r w:rsidR="00B032DB" w:rsidRPr="00AA2773">
        <w:rPr>
          <w:rFonts w:ascii="Times New Roman" w:eastAsiaTheme="minorEastAsia" w:hAnsi="Times New Roman" w:cs="Times New Roman"/>
          <w:color w:val="000000" w:themeColor="text1"/>
          <w:sz w:val="20"/>
          <w:szCs w:val="20"/>
          <w:lang w:val="en-US"/>
        </w:rPr>
        <w:t xml:space="preserve">                      </w:t>
      </w:r>
      <w:r w:rsidR="00610914" w:rsidRPr="00AA2773">
        <w:rPr>
          <w:rFonts w:ascii="Times New Roman" w:eastAsiaTheme="minorEastAsia" w:hAnsi="Times New Roman" w:cs="Times New Roman"/>
          <w:color w:val="000000" w:themeColor="text1"/>
          <w:sz w:val="20"/>
          <w:szCs w:val="20"/>
          <w:lang w:val="en-US"/>
        </w:rPr>
        <w:t xml:space="preserve">                      </w:t>
      </w:r>
      <w:r w:rsidR="00AA2773">
        <w:rPr>
          <w:rFonts w:ascii="Times New Roman" w:eastAsiaTheme="minorEastAsia" w:hAnsi="Times New Roman" w:cs="Times New Roman"/>
          <w:color w:val="000000" w:themeColor="text1"/>
          <w:sz w:val="20"/>
          <w:szCs w:val="20"/>
          <w:lang w:val="uz-Cyrl-UZ"/>
        </w:rPr>
        <w:t xml:space="preserve">                   </w:t>
      </w:r>
      <w:r w:rsidR="00610914" w:rsidRPr="00AA2773">
        <w:rPr>
          <w:rFonts w:ascii="Times New Roman" w:eastAsiaTheme="minorEastAsia" w:hAnsi="Times New Roman" w:cs="Times New Roman"/>
          <w:color w:val="000000" w:themeColor="text1"/>
          <w:sz w:val="20"/>
          <w:szCs w:val="20"/>
          <w:lang w:val="en-US"/>
        </w:rPr>
        <w:t xml:space="preserve">       </w:t>
      </w:r>
      <w:r w:rsidR="00B032DB" w:rsidRPr="00AA2773">
        <w:rPr>
          <w:rFonts w:ascii="Times New Roman" w:eastAsiaTheme="minorEastAsia" w:hAnsi="Times New Roman" w:cs="Times New Roman"/>
          <w:color w:val="000000" w:themeColor="text1"/>
          <w:sz w:val="20"/>
          <w:szCs w:val="20"/>
          <w:lang w:val="en-US"/>
        </w:rPr>
        <w:t xml:space="preserve">   (11)</w:t>
      </w:r>
    </w:p>
    <w:p w14:paraId="415FF98A" w14:textId="56876819" w:rsidR="00AB6CDC" w:rsidRPr="001001FE" w:rsidRDefault="001001FE" w:rsidP="00FA171A">
      <w:pPr>
        <w:spacing w:after="0" w:line="240" w:lineRule="auto"/>
        <w:ind w:firstLine="284"/>
        <w:jc w:val="both"/>
        <w:rPr>
          <w:rFonts w:ascii="Times New Roman" w:eastAsiaTheme="minorEastAsia" w:hAnsi="Times New Roman" w:cs="Times New Roman"/>
          <w:color w:val="000000" w:themeColor="text1"/>
          <w:sz w:val="20"/>
          <w:szCs w:val="20"/>
          <w:lang w:val="en-US"/>
        </w:rPr>
      </w:pPr>
      <w:r w:rsidRPr="001001FE">
        <w:rPr>
          <w:rFonts w:ascii="Times New Roman" w:eastAsiaTheme="minorEastAsia" w:hAnsi="Times New Roman" w:cs="Times New Roman"/>
          <w:color w:val="000000" w:themeColor="text1"/>
          <w:sz w:val="20"/>
          <w:szCs w:val="20"/>
          <w:lang w:val="uz-Cyrl-UZ"/>
        </w:rPr>
        <w:t>Where</w:t>
      </w:r>
      <w:r>
        <w:rPr>
          <w:rFonts w:ascii="Times New Roman" w:eastAsiaTheme="minorEastAsia" w:hAnsi="Times New Roman" w:cs="Times New Roman"/>
          <w:color w:val="000000" w:themeColor="text1"/>
          <w:sz w:val="20"/>
          <w:szCs w:val="20"/>
          <w:lang w:val="uz-Cyrl-UZ"/>
        </w:rPr>
        <w:t xml:space="preserve">     </w:t>
      </w:r>
      <w:r w:rsidR="00AB6CDC" w:rsidRPr="00AA2773">
        <w:rPr>
          <w:rFonts w:ascii="Times New Roman" w:eastAsiaTheme="minorEastAsia" w:hAnsi="Times New Roman" w:cs="Times New Roman"/>
          <w:color w:val="000000" w:themeColor="text1"/>
          <w:sz w:val="20"/>
          <w:szCs w:val="20"/>
          <w:lang w:val="uz-Cyrl-UZ"/>
        </w:rPr>
        <w:t xml:space="preserve"> </w:t>
      </w:r>
      <m:oMath>
        <m:sSubSup>
          <m:sSubSupPr>
            <m:ctrlPr>
              <w:rPr>
                <w:rFonts w:ascii="Cambria Math" w:eastAsiaTheme="minorEastAsia" w:hAnsi="Cambria Math" w:cs="Times New Roman"/>
                <w:color w:val="000000" w:themeColor="text1"/>
                <w:sz w:val="20"/>
                <w:szCs w:val="20"/>
              </w:rPr>
            </m:ctrlPr>
          </m:sSubSupPr>
          <m:e>
            <m:r>
              <m:rPr>
                <m:sty m:val="p"/>
              </m:rPr>
              <w:rPr>
                <w:rFonts w:ascii="Cambria Math" w:eastAsiaTheme="minorEastAsia" w:hAnsi="Cambria Math" w:cs="Times New Roman"/>
                <w:color w:val="000000" w:themeColor="text1"/>
                <w:sz w:val="20"/>
                <w:szCs w:val="20"/>
              </w:rPr>
              <m:t>ξ</m:t>
            </m:r>
          </m:e>
          <m:sub>
            <m:r>
              <m:rPr>
                <m:sty m:val="p"/>
              </m:rPr>
              <w:rPr>
                <w:rFonts w:ascii="Cambria Math" w:eastAsiaTheme="minorEastAsia" w:hAnsi="Cambria Math" w:cs="Times New Roman"/>
                <w:color w:val="000000" w:themeColor="text1"/>
                <w:sz w:val="20"/>
                <w:szCs w:val="20"/>
                <w:lang w:val="en-US"/>
              </w:rPr>
              <m:t>1a</m:t>
            </m:r>
          </m:sub>
          <m:sup>
            <m:r>
              <m:rPr>
                <m:sty m:val="p"/>
              </m:rPr>
              <w:rPr>
                <w:rFonts w:ascii="Cambria Math" w:eastAsiaTheme="minorEastAsia" w:hAnsi="Cambria Math" w:cs="Times New Roman"/>
                <w:color w:val="000000" w:themeColor="text1"/>
                <w:sz w:val="20"/>
                <w:szCs w:val="20"/>
                <w:lang w:val="uz-Cyrl-UZ"/>
              </w:rPr>
              <m:t>Θ</m:t>
            </m:r>
          </m:sup>
        </m:sSubSup>
        <m:r>
          <m:rPr>
            <m:sty m:val="p"/>
          </m:rPr>
          <w:rPr>
            <w:rFonts w:ascii="Cambria Math" w:eastAsiaTheme="minorEastAsia" w:hAnsi="Cambria Math" w:cs="Times New Roman"/>
            <w:color w:val="000000" w:themeColor="text1"/>
            <w:sz w:val="20"/>
            <w:szCs w:val="20"/>
            <w:lang w:val="en-US"/>
          </w:rPr>
          <m:t>=</m:t>
        </m:r>
        <m:f>
          <m:fPr>
            <m:ctrlPr>
              <w:rPr>
                <w:rFonts w:ascii="Cambria Math" w:eastAsiaTheme="minorEastAsia" w:hAnsi="Cambria Math" w:cs="Times New Roman"/>
                <w:color w:val="000000" w:themeColor="text1"/>
                <w:sz w:val="20"/>
                <w:szCs w:val="20"/>
              </w:rPr>
            </m:ctrlPr>
          </m:fPr>
          <m:num>
            <m:r>
              <m:rPr>
                <m:sty m:val="p"/>
              </m:rPr>
              <w:rPr>
                <w:rFonts w:ascii="Cambria Math" w:eastAsiaTheme="minorEastAsia" w:hAnsi="Cambria Math" w:cs="Times New Roman"/>
                <w:color w:val="000000" w:themeColor="text1"/>
                <w:sz w:val="20"/>
                <w:szCs w:val="20"/>
                <w:lang w:val="en-US"/>
              </w:rPr>
              <m:t>1</m:t>
            </m:r>
          </m:num>
          <m:den>
            <m:rad>
              <m:radPr>
                <m:degHide m:val="1"/>
                <m:ctrlPr>
                  <w:rPr>
                    <w:rFonts w:ascii="Cambria Math" w:eastAsiaTheme="minorEastAsia" w:hAnsi="Cambria Math" w:cs="Times New Roman"/>
                    <w:color w:val="000000" w:themeColor="text1"/>
                    <w:sz w:val="20"/>
                    <w:szCs w:val="20"/>
                  </w:rPr>
                </m:ctrlPr>
              </m:radPr>
              <m:deg/>
              <m:e>
                <m:r>
                  <m:rPr>
                    <m:sty m:val="p"/>
                  </m:rPr>
                  <w:rPr>
                    <w:rFonts w:ascii="Cambria Math" w:eastAsiaTheme="minorEastAsia" w:hAnsi="Cambria Math" w:cs="Times New Roman"/>
                    <w:color w:val="000000" w:themeColor="text1"/>
                    <w:sz w:val="20"/>
                    <w:szCs w:val="20"/>
                    <w:lang w:val="en-US"/>
                  </w:rPr>
                  <m:t>(</m:t>
                </m:r>
                <m:sSup>
                  <m:sSupPr>
                    <m:ctrlPr>
                      <w:rPr>
                        <w:rFonts w:ascii="Cambria Math" w:eastAsiaTheme="minorEastAsia" w:hAnsi="Cambria Math" w:cs="Times New Roman"/>
                        <w:color w:val="000000" w:themeColor="text1"/>
                        <w:sz w:val="20"/>
                        <w:szCs w:val="20"/>
                      </w:rPr>
                    </m:ctrlPr>
                  </m:sSupPr>
                  <m:e>
                    <m:r>
                      <m:rPr>
                        <m:sty m:val="p"/>
                      </m:rPr>
                      <w:rPr>
                        <w:rFonts w:ascii="Cambria Math" w:eastAsiaTheme="minorEastAsia" w:hAnsi="Cambria Math" w:cs="Times New Roman"/>
                        <w:color w:val="000000" w:themeColor="text1"/>
                        <w:sz w:val="20"/>
                        <w:szCs w:val="20"/>
                      </w:rPr>
                      <m:t>γ</m:t>
                    </m:r>
                  </m:e>
                  <m:sup>
                    <m:r>
                      <m:rPr>
                        <m:sty m:val="p"/>
                      </m:rPr>
                      <w:rPr>
                        <w:rFonts w:ascii="Cambria Math" w:eastAsiaTheme="minorEastAsia" w:hAnsi="Cambria Math" w:cs="Times New Roman"/>
                        <w:color w:val="000000" w:themeColor="text1"/>
                        <w:sz w:val="20"/>
                        <w:szCs w:val="20"/>
                        <w:lang w:val="en-US"/>
                      </w:rPr>
                      <m:t>2</m:t>
                    </m:r>
                  </m:sup>
                </m:sSup>
                <m:r>
                  <m:rPr>
                    <m:sty m:val="p"/>
                  </m:rPr>
                  <w:rPr>
                    <w:rFonts w:ascii="Cambria Math" w:eastAsiaTheme="minorEastAsia" w:hAnsi="Cambria Math" w:cs="Times New Roman"/>
                    <w:color w:val="000000" w:themeColor="text1"/>
                    <w:sz w:val="20"/>
                    <w:szCs w:val="20"/>
                    <w:lang w:val="en-US"/>
                  </w:rPr>
                  <m:t>-1</m:t>
                </m:r>
                <m:sSup>
                  <m:sSupPr>
                    <m:ctrlPr>
                      <w:rPr>
                        <w:rFonts w:ascii="Cambria Math" w:eastAsiaTheme="minorEastAsia" w:hAnsi="Cambria Math" w:cs="Times New Roman"/>
                        <w:color w:val="000000" w:themeColor="text1"/>
                        <w:sz w:val="20"/>
                        <w:szCs w:val="20"/>
                      </w:rPr>
                    </m:ctrlPr>
                  </m:sSupPr>
                  <m:e>
                    <m:r>
                      <m:rPr>
                        <m:sty m:val="p"/>
                      </m:rPr>
                      <w:rPr>
                        <w:rFonts w:ascii="Cambria Math" w:eastAsiaTheme="minorEastAsia" w:hAnsi="Cambria Math" w:cs="Times New Roman"/>
                        <w:color w:val="000000" w:themeColor="text1"/>
                        <w:sz w:val="20"/>
                        <w:szCs w:val="20"/>
                        <w:lang w:val="en-US"/>
                      </w:rPr>
                      <m:t>)</m:t>
                    </m:r>
                  </m:e>
                  <m:sup>
                    <m:r>
                      <m:rPr>
                        <m:sty m:val="p"/>
                      </m:rPr>
                      <w:rPr>
                        <w:rFonts w:ascii="Cambria Math" w:eastAsiaTheme="minorEastAsia" w:hAnsi="Cambria Math" w:cs="Times New Roman"/>
                        <w:color w:val="000000" w:themeColor="text1"/>
                        <w:sz w:val="20"/>
                        <w:szCs w:val="20"/>
                        <w:lang w:val="en-US"/>
                      </w:rPr>
                      <m:t>2</m:t>
                    </m:r>
                  </m:sup>
                </m:sSup>
                <m:r>
                  <m:rPr>
                    <m:sty m:val="p"/>
                  </m:rPr>
                  <w:rPr>
                    <w:rFonts w:ascii="Cambria Math" w:eastAsiaTheme="minorEastAsia" w:hAnsi="Cambria Math" w:cs="Times New Roman"/>
                    <w:color w:val="000000" w:themeColor="text1"/>
                    <w:sz w:val="20"/>
                    <w:szCs w:val="20"/>
                    <w:lang w:val="en-US"/>
                  </w:rPr>
                  <m:t>+</m:t>
                </m:r>
                <m:sSup>
                  <m:sSupPr>
                    <m:ctrlPr>
                      <w:rPr>
                        <w:rFonts w:ascii="Cambria Math" w:eastAsiaTheme="minorEastAsia" w:hAnsi="Cambria Math" w:cs="Times New Roman"/>
                        <w:color w:val="000000" w:themeColor="text1"/>
                        <w:sz w:val="20"/>
                        <w:szCs w:val="20"/>
                      </w:rPr>
                    </m:ctrlPr>
                  </m:sSupPr>
                  <m:e>
                    <m:r>
                      <m:rPr>
                        <m:sty m:val="p"/>
                      </m:rPr>
                      <w:rPr>
                        <w:rFonts w:ascii="Cambria Math" w:eastAsiaTheme="minorEastAsia" w:hAnsi="Cambria Math" w:cs="Times New Roman"/>
                        <w:color w:val="000000" w:themeColor="text1"/>
                        <w:sz w:val="20"/>
                        <w:szCs w:val="20"/>
                        <w:lang w:val="en-US"/>
                      </w:rPr>
                      <m:t>4</m:t>
                    </m:r>
                    <m:r>
                      <m:rPr>
                        <m:sty m:val="p"/>
                      </m:rPr>
                      <w:rPr>
                        <w:rFonts w:ascii="Cambria Math" w:eastAsiaTheme="minorEastAsia" w:hAnsi="Cambria Math" w:cs="Times New Roman"/>
                        <w:color w:val="000000" w:themeColor="text1"/>
                        <w:sz w:val="20"/>
                        <w:szCs w:val="20"/>
                      </w:rPr>
                      <m:t>β</m:t>
                    </m:r>
                  </m:e>
                  <m:sup>
                    <m:r>
                      <m:rPr>
                        <m:sty m:val="p"/>
                      </m:rPr>
                      <w:rPr>
                        <w:rFonts w:ascii="Cambria Math" w:eastAsiaTheme="minorEastAsia" w:hAnsi="Cambria Math" w:cs="Times New Roman"/>
                        <w:color w:val="000000" w:themeColor="text1"/>
                        <w:sz w:val="20"/>
                        <w:szCs w:val="20"/>
                        <w:lang w:val="en-US"/>
                      </w:rPr>
                      <m:t>2</m:t>
                    </m:r>
                  </m:sup>
                </m:sSup>
                <m:sSup>
                  <m:sSupPr>
                    <m:ctrlPr>
                      <w:rPr>
                        <w:rFonts w:ascii="Cambria Math" w:eastAsiaTheme="minorEastAsia" w:hAnsi="Cambria Math" w:cs="Times New Roman"/>
                        <w:color w:val="000000" w:themeColor="text1"/>
                        <w:sz w:val="20"/>
                        <w:szCs w:val="20"/>
                      </w:rPr>
                    </m:ctrlPr>
                  </m:sSupPr>
                  <m:e>
                    <m:r>
                      <m:rPr>
                        <m:sty m:val="p"/>
                      </m:rPr>
                      <w:rPr>
                        <w:rFonts w:ascii="Cambria Math" w:eastAsiaTheme="minorEastAsia" w:hAnsi="Cambria Math" w:cs="Times New Roman"/>
                        <w:color w:val="000000" w:themeColor="text1"/>
                        <w:sz w:val="20"/>
                        <w:szCs w:val="20"/>
                      </w:rPr>
                      <m:t>γ</m:t>
                    </m:r>
                  </m:e>
                  <m:sup>
                    <m:r>
                      <m:rPr>
                        <m:sty m:val="p"/>
                      </m:rPr>
                      <w:rPr>
                        <w:rFonts w:ascii="Cambria Math" w:eastAsiaTheme="minorEastAsia" w:hAnsi="Cambria Math" w:cs="Times New Roman"/>
                        <w:color w:val="000000" w:themeColor="text1"/>
                        <w:sz w:val="20"/>
                        <w:szCs w:val="20"/>
                        <w:lang w:val="en-US"/>
                      </w:rPr>
                      <m:t>2</m:t>
                    </m:r>
                  </m:sup>
                </m:sSup>
              </m:e>
            </m:rad>
          </m:den>
        </m:f>
        <m:r>
          <m:rPr>
            <m:sty m:val="p"/>
          </m:rPr>
          <w:rPr>
            <w:rFonts w:ascii="Cambria Math" w:eastAsiaTheme="minorEastAsia" w:hAnsi="Cambria Math" w:cs="Times New Roman"/>
            <w:color w:val="000000" w:themeColor="text1"/>
            <w:sz w:val="20"/>
            <w:szCs w:val="20"/>
            <w:lang w:val="en-US"/>
          </w:rPr>
          <m:t>:</m:t>
        </m:r>
      </m:oMath>
    </w:p>
    <w:p w14:paraId="03E0E895" w14:textId="2066DD66" w:rsidR="005924A6" w:rsidRPr="00F843BF" w:rsidRDefault="00000000" w:rsidP="00FA171A">
      <w:pPr>
        <w:spacing w:after="0" w:line="240" w:lineRule="auto"/>
        <w:ind w:firstLine="284"/>
        <w:jc w:val="right"/>
        <w:rPr>
          <w:rFonts w:ascii="Times New Roman" w:eastAsiaTheme="minorEastAsia" w:hAnsi="Times New Roman" w:cs="Times New Roman"/>
          <w:color w:val="000000" w:themeColor="text1"/>
          <w:sz w:val="20"/>
          <w:szCs w:val="20"/>
          <w:lang w:val="en-US"/>
        </w:rPr>
      </w:pPr>
      <m:oMath>
        <m:sSubSup>
          <m:sSubSupPr>
            <m:ctrlPr>
              <w:rPr>
                <w:rFonts w:ascii="Cambria Math" w:eastAsiaTheme="minorEastAsia" w:hAnsi="Cambria Math" w:cs="Times New Roman"/>
                <w:color w:val="000000" w:themeColor="text1"/>
                <w:sz w:val="20"/>
                <w:szCs w:val="20"/>
              </w:rPr>
            </m:ctrlPr>
          </m:sSubSupPr>
          <m:e>
            <m:r>
              <m:rPr>
                <m:sty m:val="p"/>
              </m:rPr>
              <w:rPr>
                <w:rFonts w:ascii="Cambria Math" w:eastAsiaTheme="minorEastAsia" w:hAnsi="Cambria Math" w:cs="Times New Roman"/>
                <w:color w:val="000000" w:themeColor="text1"/>
                <w:sz w:val="20"/>
                <w:szCs w:val="20"/>
              </w:rPr>
              <m:t>τ</m:t>
            </m:r>
          </m:e>
          <m:sub>
            <m:r>
              <m:rPr>
                <m:sty m:val="p"/>
              </m:rPr>
              <w:rPr>
                <w:rFonts w:ascii="Cambria Math" w:eastAsiaTheme="minorEastAsia" w:hAnsi="Cambria Math" w:cs="Times New Roman"/>
                <w:color w:val="000000" w:themeColor="text1"/>
                <w:sz w:val="20"/>
                <w:szCs w:val="20"/>
                <w:lang w:val="en-US"/>
              </w:rPr>
              <m:t>1</m:t>
            </m:r>
          </m:sub>
          <m:sup>
            <m:r>
              <m:rPr>
                <m:sty m:val="p"/>
              </m:rPr>
              <w:rPr>
                <w:rFonts w:ascii="Cambria Math" w:eastAsiaTheme="minorEastAsia" w:hAnsi="Cambria Math" w:cs="Times New Roman"/>
                <w:color w:val="000000" w:themeColor="text1"/>
                <w:sz w:val="20"/>
                <w:szCs w:val="20"/>
                <w:lang w:val="uz-Cyrl-UZ"/>
              </w:rPr>
              <m:t>Θ</m:t>
            </m:r>
          </m:sup>
        </m:sSubSup>
        <m:r>
          <m:rPr>
            <m:sty m:val="p"/>
          </m:rPr>
          <w:rPr>
            <w:rFonts w:ascii="Cambria Math" w:eastAsiaTheme="minorEastAsia" w:hAnsi="Cambria Math" w:cs="Times New Roman"/>
            <w:color w:val="000000" w:themeColor="text1"/>
            <w:sz w:val="20"/>
            <w:szCs w:val="20"/>
            <w:lang w:val="en-US"/>
          </w:rPr>
          <m:t>=arctg</m:t>
        </m:r>
        <m:f>
          <m:fPr>
            <m:ctrlPr>
              <w:rPr>
                <w:rFonts w:ascii="Cambria Math" w:eastAsiaTheme="minorEastAsia" w:hAnsi="Cambria Math" w:cs="Times New Roman"/>
                <w:color w:val="000000" w:themeColor="text1"/>
                <w:sz w:val="20"/>
                <w:szCs w:val="20"/>
                <w:lang w:val="en-US"/>
              </w:rPr>
            </m:ctrlPr>
          </m:fPr>
          <m:num>
            <m:r>
              <m:rPr>
                <m:sty m:val="p"/>
              </m:rPr>
              <w:rPr>
                <w:rFonts w:ascii="Cambria Math" w:eastAsiaTheme="minorEastAsia" w:hAnsi="Cambria Math" w:cs="Times New Roman"/>
                <w:color w:val="000000" w:themeColor="text1"/>
                <w:sz w:val="20"/>
                <w:szCs w:val="20"/>
                <w:lang w:val="en-US"/>
              </w:rPr>
              <m:t>2βγ</m:t>
            </m:r>
          </m:num>
          <m:den>
            <m:sSup>
              <m:sSupPr>
                <m:ctrlPr>
                  <w:rPr>
                    <w:rFonts w:ascii="Cambria Math" w:eastAsiaTheme="minorEastAsia" w:hAnsi="Cambria Math" w:cs="Times New Roman"/>
                    <w:color w:val="000000" w:themeColor="text1"/>
                    <w:sz w:val="20"/>
                    <w:szCs w:val="20"/>
                  </w:rPr>
                </m:ctrlPr>
              </m:sSupPr>
              <m:e>
                <m:r>
                  <m:rPr>
                    <m:sty m:val="p"/>
                  </m:rPr>
                  <w:rPr>
                    <w:rFonts w:ascii="Cambria Math" w:eastAsiaTheme="minorEastAsia" w:hAnsi="Cambria Math" w:cs="Times New Roman"/>
                    <w:color w:val="000000" w:themeColor="text1"/>
                    <w:sz w:val="20"/>
                    <w:szCs w:val="20"/>
                  </w:rPr>
                  <m:t>γ</m:t>
                </m:r>
              </m:e>
              <m:sup>
                <m:r>
                  <m:rPr>
                    <m:sty m:val="p"/>
                  </m:rPr>
                  <w:rPr>
                    <w:rFonts w:ascii="Cambria Math" w:eastAsiaTheme="minorEastAsia" w:hAnsi="Cambria Math" w:cs="Times New Roman"/>
                    <w:color w:val="000000" w:themeColor="text1"/>
                    <w:sz w:val="20"/>
                    <w:szCs w:val="20"/>
                    <w:lang w:val="en-US"/>
                  </w:rPr>
                  <m:t>2</m:t>
                </m:r>
              </m:sup>
            </m:sSup>
            <m:r>
              <m:rPr>
                <m:sty m:val="p"/>
              </m:rPr>
              <w:rPr>
                <w:rFonts w:ascii="Cambria Math" w:eastAsiaTheme="minorEastAsia" w:hAnsi="Cambria Math" w:cs="Times New Roman"/>
                <w:color w:val="000000" w:themeColor="text1"/>
                <w:sz w:val="20"/>
                <w:szCs w:val="20"/>
                <w:lang w:val="en-US"/>
              </w:rPr>
              <m:t>-1</m:t>
            </m:r>
          </m:den>
        </m:f>
      </m:oMath>
      <w:r w:rsidR="005924A6" w:rsidRPr="00F843BF">
        <w:rPr>
          <w:rFonts w:ascii="Times New Roman" w:eastAsiaTheme="minorEastAsia" w:hAnsi="Times New Roman" w:cs="Times New Roman"/>
          <w:color w:val="000000" w:themeColor="text1"/>
          <w:sz w:val="20"/>
          <w:szCs w:val="20"/>
          <w:lang w:val="en-US"/>
        </w:rPr>
        <w:t xml:space="preserve">  </w:t>
      </w:r>
      <w:r w:rsidR="00B032DB" w:rsidRPr="00F843BF">
        <w:rPr>
          <w:rFonts w:ascii="Times New Roman" w:eastAsiaTheme="minorEastAsia" w:hAnsi="Times New Roman" w:cs="Times New Roman"/>
          <w:color w:val="000000" w:themeColor="text1"/>
          <w:sz w:val="20"/>
          <w:szCs w:val="20"/>
          <w:lang w:val="en-US"/>
        </w:rPr>
        <w:t xml:space="preserve">                        </w:t>
      </w:r>
      <w:r w:rsidR="00610914" w:rsidRPr="00F843BF">
        <w:rPr>
          <w:rFonts w:ascii="Times New Roman" w:eastAsiaTheme="minorEastAsia" w:hAnsi="Times New Roman" w:cs="Times New Roman"/>
          <w:color w:val="000000" w:themeColor="text1"/>
          <w:sz w:val="20"/>
          <w:szCs w:val="20"/>
          <w:lang w:val="en-US"/>
        </w:rPr>
        <w:t xml:space="preserve">                                                      </w:t>
      </w:r>
      <w:r w:rsidR="00AA2773" w:rsidRPr="00AA2773">
        <w:rPr>
          <w:rFonts w:ascii="Times New Roman" w:eastAsiaTheme="minorEastAsia" w:hAnsi="Times New Roman" w:cs="Times New Roman"/>
          <w:color w:val="000000" w:themeColor="text1"/>
          <w:sz w:val="20"/>
          <w:szCs w:val="20"/>
          <w:lang w:val="uz-Cyrl-UZ"/>
        </w:rPr>
        <w:t xml:space="preserve">  </w:t>
      </w:r>
      <w:r w:rsidR="00B032DB" w:rsidRPr="00F843BF">
        <w:rPr>
          <w:rFonts w:ascii="Times New Roman" w:eastAsiaTheme="minorEastAsia" w:hAnsi="Times New Roman" w:cs="Times New Roman"/>
          <w:color w:val="000000" w:themeColor="text1"/>
          <w:sz w:val="20"/>
          <w:szCs w:val="20"/>
          <w:lang w:val="en-US"/>
        </w:rPr>
        <w:t xml:space="preserve">        (12)</w:t>
      </w:r>
    </w:p>
    <w:p w14:paraId="1ADBD3BF" w14:textId="77777777" w:rsidR="00B6492C" w:rsidRPr="00AA2773" w:rsidRDefault="00B6492C" w:rsidP="00FA171A">
      <w:pPr>
        <w:spacing w:after="0" w:line="240" w:lineRule="auto"/>
        <w:ind w:firstLine="284"/>
        <w:jc w:val="both"/>
        <w:rPr>
          <w:rFonts w:ascii="Times New Roman" w:eastAsiaTheme="minorEastAsia" w:hAnsi="Times New Roman" w:cs="Times New Roman"/>
          <w:color w:val="000000" w:themeColor="text1"/>
          <w:sz w:val="20"/>
          <w:szCs w:val="20"/>
          <w:lang w:val="uz-Cyrl-UZ"/>
        </w:rPr>
      </w:pPr>
      <w:r w:rsidRPr="00AA2773">
        <w:rPr>
          <w:rFonts w:ascii="Times New Roman" w:eastAsiaTheme="minorEastAsia" w:hAnsi="Times New Roman" w:cs="Times New Roman"/>
          <w:color w:val="000000" w:themeColor="text1"/>
          <w:sz w:val="20"/>
          <w:szCs w:val="20"/>
          <w:lang w:val="uz-Cyrl-UZ"/>
        </w:rPr>
        <w:t>The subscripts for the amplitude and initial phase here and below denote the harmonic number. The superscript (Θ) denotes the first approximation; the second approximation is written without this subscript.</w:t>
      </w:r>
    </w:p>
    <w:p w14:paraId="6B20D4EB" w14:textId="77777777" w:rsidR="00B6492C" w:rsidRPr="00AA2773" w:rsidRDefault="00B6492C" w:rsidP="00FA171A">
      <w:pPr>
        <w:spacing w:after="0" w:line="240" w:lineRule="auto"/>
        <w:ind w:firstLine="284"/>
        <w:jc w:val="both"/>
        <w:rPr>
          <w:rFonts w:ascii="Times New Roman" w:eastAsiaTheme="minorEastAsia" w:hAnsi="Times New Roman" w:cs="Times New Roman"/>
          <w:color w:val="000000" w:themeColor="text1"/>
          <w:sz w:val="20"/>
          <w:szCs w:val="20"/>
          <w:lang w:val="uz-Cyrl-UZ"/>
        </w:rPr>
      </w:pPr>
      <w:r w:rsidRPr="00AA2773">
        <w:rPr>
          <w:rFonts w:ascii="Times New Roman" w:eastAsiaTheme="minorEastAsia" w:hAnsi="Times New Roman" w:cs="Times New Roman"/>
          <w:color w:val="000000" w:themeColor="text1"/>
          <w:sz w:val="20"/>
          <w:szCs w:val="20"/>
          <w:lang w:val="uz-Cyrl-UZ"/>
        </w:rPr>
        <w:t>To obtain the second approximation ψ, we substitute the result (11) into the second equation (9):</w:t>
      </w:r>
    </w:p>
    <w:p w14:paraId="04704056" w14:textId="2548600F" w:rsidR="00FF29FE" w:rsidRPr="00AA2773" w:rsidRDefault="00000000" w:rsidP="00FA171A">
      <w:pPr>
        <w:spacing w:after="0" w:line="240" w:lineRule="auto"/>
        <w:ind w:firstLine="284"/>
        <w:jc w:val="right"/>
        <w:rPr>
          <w:rFonts w:ascii="Times New Roman" w:eastAsiaTheme="minorEastAsia" w:hAnsi="Times New Roman" w:cs="Times New Roman"/>
          <w:color w:val="000000" w:themeColor="text1"/>
          <w:sz w:val="20"/>
          <w:szCs w:val="20"/>
          <w:lang w:val="uz-Cyrl-UZ"/>
        </w:rPr>
      </w:pPr>
      <m:oMath>
        <m:acc>
          <m:accPr>
            <m:chr m:val="̈"/>
            <m:ctrlPr>
              <w:rPr>
                <w:rFonts w:ascii="Cambria Math" w:eastAsiaTheme="minorEastAsia" w:hAnsi="Cambria Math" w:cs="Times New Roman"/>
                <w:i/>
                <w:color w:val="000000" w:themeColor="text1"/>
                <w:sz w:val="20"/>
                <w:szCs w:val="20"/>
              </w:rPr>
            </m:ctrlPr>
          </m:accPr>
          <m:e>
            <m:r>
              <w:rPr>
                <w:rFonts w:ascii="Cambria Math" w:eastAsiaTheme="minorEastAsia" w:hAnsi="Cambria Math" w:cs="Times New Roman"/>
                <w:color w:val="000000" w:themeColor="text1"/>
                <w:sz w:val="20"/>
                <w:szCs w:val="20"/>
                <w:lang w:val="uz-Cyrl-UZ"/>
              </w:rPr>
              <m:t>ψ</m:t>
            </m:r>
          </m:e>
        </m:acc>
        <m:r>
          <w:rPr>
            <w:rFonts w:ascii="Cambria Math" w:eastAsiaTheme="minorEastAsia" w:hAnsi="Cambria Math" w:cs="Times New Roman"/>
            <w:color w:val="000000" w:themeColor="text1"/>
            <w:sz w:val="20"/>
            <w:szCs w:val="20"/>
            <w:lang w:val="uz-Cyrl-UZ"/>
          </w:rPr>
          <m:t>=-</m:t>
        </m:r>
        <m:f>
          <m:fPr>
            <m:ctrlPr>
              <w:rPr>
                <w:rFonts w:ascii="Cambria Math" w:eastAsiaTheme="minorEastAsia" w:hAnsi="Cambria Math" w:cs="Times New Roman"/>
                <w:i/>
                <w:color w:val="000000" w:themeColor="text1"/>
                <w:sz w:val="20"/>
                <w:szCs w:val="20"/>
              </w:rPr>
            </m:ctrlPr>
          </m:fPr>
          <m:num>
            <m:r>
              <w:rPr>
                <w:rFonts w:ascii="Cambria Math" w:eastAsiaTheme="minorEastAsia" w:hAnsi="Cambria Math" w:cs="Times New Roman"/>
                <w:color w:val="000000" w:themeColor="text1"/>
                <w:sz w:val="20"/>
                <w:szCs w:val="20"/>
                <w:lang w:val="uz-Cyrl-UZ"/>
              </w:rPr>
              <m:t>1</m:t>
            </m:r>
          </m:num>
          <m:den>
            <m:r>
              <w:rPr>
                <w:rFonts w:ascii="Cambria Math" w:eastAsiaTheme="minorEastAsia" w:hAnsi="Cambria Math" w:cs="Times New Roman"/>
                <w:color w:val="000000" w:themeColor="text1"/>
                <w:sz w:val="20"/>
                <w:szCs w:val="20"/>
                <w:lang w:val="uz-Cyrl-UZ"/>
              </w:rPr>
              <m:t>2</m:t>
            </m:r>
          </m:den>
        </m:f>
        <m:sSup>
          <m:sSupPr>
            <m:ctrlPr>
              <w:rPr>
                <w:rFonts w:ascii="Cambria Math" w:eastAsiaTheme="minorEastAsia" w:hAnsi="Cambria Math" w:cs="Times New Roman"/>
                <w:i/>
                <w:color w:val="000000" w:themeColor="text1"/>
                <w:sz w:val="20"/>
                <w:szCs w:val="20"/>
                <w:lang w:val="en-US"/>
              </w:rPr>
            </m:ctrlPr>
          </m:sSupPr>
          <m:e>
            <m:r>
              <w:rPr>
                <w:rFonts w:ascii="Cambria Math" w:eastAsiaTheme="minorEastAsia" w:hAnsi="Cambria Math" w:cs="Times New Roman"/>
                <w:color w:val="000000" w:themeColor="text1"/>
                <w:sz w:val="20"/>
                <w:szCs w:val="20"/>
                <w:lang w:val="uz-Cyrl-UZ"/>
              </w:rPr>
              <m:t>α</m:t>
            </m:r>
          </m:e>
          <m:sup>
            <m:r>
              <w:rPr>
                <w:rFonts w:ascii="Cambria Math" w:eastAsiaTheme="minorEastAsia" w:hAnsi="Cambria Math" w:cs="Times New Roman"/>
                <w:color w:val="000000" w:themeColor="text1"/>
                <w:sz w:val="20"/>
                <w:szCs w:val="20"/>
                <w:lang w:val="uz-Cyrl-UZ"/>
              </w:rPr>
              <m:t>2</m:t>
            </m:r>
          </m:sup>
        </m:sSup>
        <m:r>
          <w:rPr>
            <w:rFonts w:ascii="Cambria Math" w:eastAsiaTheme="minorEastAsia" w:hAnsi="Cambria Math" w:cs="Times New Roman"/>
            <w:color w:val="000000" w:themeColor="text1"/>
            <w:sz w:val="20"/>
            <w:szCs w:val="20"/>
            <w:lang w:val="uz-Cyrl-UZ"/>
          </w:rPr>
          <m:t xml:space="preserve"> </m:t>
        </m:r>
        <m:sSubSup>
          <m:sSubSupPr>
            <m:ctrlPr>
              <w:rPr>
                <w:rFonts w:ascii="Cambria Math" w:eastAsiaTheme="minorEastAsia" w:hAnsi="Cambria Math" w:cs="Times New Roman"/>
                <w:color w:val="000000" w:themeColor="text1"/>
                <w:sz w:val="20"/>
                <w:szCs w:val="20"/>
              </w:rPr>
            </m:ctrlPr>
          </m:sSubSupPr>
          <m:e>
            <m:r>
              <m:rPr>
                <m:sty m:val="p"/>
              </m:rPr>
              <w:rPr>
                <w:rFonts w:ascii="Cambria Math" w:eastAsiaTheme="minorEastAsia" w:hAnsi="Cambria Math" w:cs="Times New Roman"/>
                <w:color w:val="000000" w:themeColor="text1"/>
                <w:sz w:val="20"/>
                <w:szCs w:val="20"/>
                <w:lang w:val="uz-Cyrl-UZ"/>
              </w:rPr>
              <m:t>ξ</m:t>
            </m:r>
          </m:e>
          <m:sub>
            <m:r>
              <m:rPr>
                <m:sty m:val="p"/>
              </m:rPr>
              <w:rPr>
                <w:rFonts w:ascii="Cambria Math" w:eastAsiaTheme="minorEastAsia" w:hAnsi="Cambria Math" w:cs="Times New Roman"/>
                <w:color w:val="000000" w:themeColor="text1"/>
                <w:sz w:val="20"/>
                <w:szCs w:val="20"/>
                <w:lang w:val="uz-Cyrl-UZ"/>
              </w:rPr>
              <m:t>1a</m:t>
            </m:r>
          </m:sub>
          <m:sup>
            <m:r>
              <m:rPr>
                <m:sty m:val="p"/>
              </m:rPr>
              <w:rPr>
                <w:rFonts w:ascii="Cambria Math" w:eastAsiaTheme="minorEastAsia" w:hAnsi="Cambria Math" w:cs="Times New Roman"/>
                <w:color w:val="000000" w:themeColor="text1"/>
                <w:sz w:val="20"/>
                <w:szCs w:val="20"/>
                <w:lang w:val="uz-Cyrl-UZ"/>
              </w:rPr>
              <m:t>Θ</m:t>
            </m:r>
          </m:sup>
        </m:sSubSup>
        <m:func>
          <m:funcPr>
            <m:ctrlPr>
              <w:rPr>
                <w:rFonts w:ascii="Cambria Math" w:eastAsiaTheme="minorEastAsia" w:hAnsi="Cambria Math" w:cs="Times New Roman"/>
                <w:color w:val="000000" w:themeColor="text1"/>
                <w:sz w:val="20"/>
                <w:szCs w:val="20"/>
              </w:rPr>
            </m:ctrlPr>
          </m:funcPr>
          <m:fName>
            <m:r>
              <m:rPr>
                <m:sty m:val="p"/>
              </m:rPr>
              <w:rPr>
                <w:rFonts w:ascii="Cambria Math" w:eastAsiaTheme="minorEastAsia" w:hAnsi="Cambria Math" w:cs="Times New Roman"/>
                <w:color w:val="000000" w:themeColor="text1"/>
                <w:sz w:val="20"/>
                <w:szCs w:val="20"/>
                <w:lang w:val="uz-Cyrl-UZ"/>
              </w:rPr>
              <m:t>sin</m:t>
            </m:r>
          </m:fName>
          <m:e>
            <m:d>
              <m:dPr>
                <m:ctrlPr>
                  <w:rPr>
                    <w:rFonts w:ascii="Cambria Math" w:eastAsiaTheme="minorEastAsia" w:hAnsi="Cambria Math" w:cs="Times New Roman"/>
                    <w:color w:val="000000" w:themeColor="text1"/>
                    <w:sz w:val="20"/>
                    <w:szCs w:val="20"/>
                  </w:rPr>
                </m:ctrlPr>
              </m:dPr>
              <m:e>
                <m:r>
                  <m:rPr>
                    <m:sty m:val="p"/>
                  </m:rPr>
                  <w:rPr>
                    <w:rFonts w:ascii="Cambria Math" w:eastAsiaTheme="minorEastAsia" w:hAnsi="Cambria Math" w:cs="Times New Roman"/>
                    <w:color w:val="000000" w:themeColor="text1"/>
                    <w:sz w:val="20"/>
                    <w:szCs w:val="20"/>
                    <w:lang w:val="uz-Cyrl-UZ"/>
                  </w:rPr>
                  <m:t>τ+</m:t>
                </m:r>
                <m:sSubSup>
                  <m:sSubSupPr>
                    <m:ctrlPr>
                      <w:rPr>
                        <w:rFonts w:ascii="Cambria Math" w:eastAsiaTheme="minorEastAsia" w:hAnsi="Cambria Math" w:cs="Times New Roman"/>
                        <w:color w:val="000000" w:themeColor="text1"/>
                        <w:sz w:val="20"/>
                        <w:szCs w:val="20"/>
                      </w:rPr>
                    </m:ctrlPr>
                  </m:sSubSupPr>
                  <m:e>
                    <m:r>
                      <m:rPr>
                        <m:sty m:val="p"/>
                      </m:rPr>
                      <w:rPr>
                        <w:rFonts w:ascii="Cambria Math" w:eastAsiaTheme="minorEastAsia" w:hAnsi="Cambria Math" w:cs="Times New Roman"/>
                        <w:color w:val="000000" w:themeColor="text1"/>
                        <w:sz w:val="20"/>
                        <w:szCs w:val="20"/>
                        <w:lang w:val="uz-Cyrl-UZ"/>
                      </w:rPr>
                      <m:t>τ</m:t>
                    </m:r>
                  </m:e>
                  <m:sub>
                    <m:r>
                      <m:rPr>
                        <m:sty m:val="p"/>
                      </m:rPr>
                      <w:rPr>
                        <w:rFonts w:ascii="Cambria Math" w:eastAsiaTheme="minorEastAsia" w:hAnsi="Cambria Math" w:cs="Times New Roman"/>
                        <w:color w:val="000000" w:themeColor="text1"/>
                        <w:sz w:val="20"/>
                        <w:szCs w:val="20"/>
                        <w:lang w:val="uz-Cyrl-UZ"/>
                      </w:rPr>
                      <m:t>1</m:t>
                    </m:r>
                  </m:sub>
                  <m:sup>
                    <m:r>
                      <m:rPr>
                        <m:sty m:val="p"/>
                      </m:rPr>
                      <w:rPr>
                        <w:rFonts w:ascii="Cambria Math" w:eastAsiaTheme="minorEastAsia" w:hAnsi="Cambria Math" w:cs="Times New Roman"/>
                        <w:color w:val="000000" w:themeColor="text1"/>
                        <w:sz w:val="20"/>
                        <w:szCs w:val="20"/>
                        <w:lang w:val="uz-Cyrl-UZ"/>
                      </w:rPr>
                      <m:t>Θ</m:t>
                    </m:r>
                  </m:sup>
                </m:sSubSup>
              </m:e>
            </m:d>
          </m:e>
        </m:func>
        <m:r>
          <m:rPr>
            <m:sty m:val="p"/>
          </m:rPr>
          <w:rPr>
            <w:rFonts w:ascii="Cambria Math" w:eastAsiaTheme="minorEastAsia" w:hAnsi="Cambria Math" w:cs="Times New Roman"/>
            <w:color w:val="000000" w:themeColor="text1"/>
            <w:sz w:val="20"/>
            <w:szCs w:val="20"/>
            <w:lang w:val="uz-Cyrl-UZ"/>
          </w:rPr>
          <m:t>--</m:t>
        </m:r>
        <m:f>
          <m:fPr>
            <m:ctrlPr>
              <w:rPr>
                <w:rFonts w:ascii="Cambria Math" w:eastAsiaTheme="minorEastAsia" w:hAnsi="Cambria Math" w:cs="Times New Roman"/>
                <w:color w:val="000000" w:themeColor="text1"/>
                <w:sz w:val="20"/>
                <w:szCs w:val="20"/>
              </w:rPr>
            </m:ctrlPr>
          </m:fPr>
          <m:num>
            <m:r>
              <m:rPr>
                <m:sty m:val="p"/>
              </m:rPr>
              <w:rPr>
                <w:rFonts w:ascii="Cambria Math" w:eastAsiaTheme="minorEastAsia" w:hAnsi="Cambria Math" w:cs="Times New Roman"/>
                <w:color w:val="000000" w:themeColor="text1"/>
                <w:sz w:val="20"/>
                <w:szCs w:val="20"/>
                <w:lang w:val="uz-Cyrl-UZ"/>
              </w:rPr>
              <m:t>1</m:t>
            </m:r>
          </m:num>
          <m:den>
            <m:r>
              <m:rPr>
                <m:sty m:val="p"/>
              </m:rPr>
              <w:rPr>
                <w:rFonts w:ascii="Cambria Math" w:eastAsiaTheme="minorEastAsia" w:hAnsi="Cambria Math" w:cs="Times New Roman"/>
                <w:color w:val="000000" w:themeColor="text1"/>
                <w:sz w:val="20"/>
                <w:szCs w:val="20"/>
                <w:lang w:val="uz-Cyrl-UZ"/>
              </w:rPr>
              <m:t>2</m:t>
            </m:r>
          </m:den>
        </m:f>
        <m:sSup>
          <m:sSupPr>
            <m:ctrlPr>
              <w:rPr>
                <w:rFonts w:ascii="Cambria Math" w:eastAsiaTheme="minorEastAsia" w:hAnsi="Cambria Math" w:cs="Times New Roman"/>
                <w:color w:val="000000" w:themeColor="text1"/>
                <w:sz w:val="20"/>
                <w:szCs w:val="20"/>
                <w:lang w:val="en-US"/>
              </w:rPr>
            </m:ctrlPr>
          </m:sSupPr>
          <m:e>
            <m:r>
              <m:rPr>
                <m:sty m:val="p"/>
              </m:rPr>
              <w:rPr>
                <w:rFonts w:ascii="Cambria Math" w:eastAsiaTheme="minorEastAsia" w:hAnsi="Cambria Math" w:cs="Times New Roman"/>
                <w:color w:val="000000" w:themeColor="text1"/>
                <w:sz w:val="20"/>
                <w:szCs w:val="20"/>
                <w:lang w:val="uz-Cyrl-UZ"/>
              </w:rPr>
              <m:t>α</m:t>
            </m:r>
          </m:e>
          <m:sup>
            <m:r>
              <m:rPr>
                <m:sty m:val="p"/>
              </m:rPr>
              <w:rPr>
                <w:rFonts w:ascii="Cambria Math" w:eastAsiaTheme="minorEastAsia" w:hAnsi="Cambria Math" w:cs="Times New Roman"/>
                <w:color w:val="000000" w:themeColor="text1"/>
                <w:sz w:val="20"/>
                <w:szCs w:val="20"/>
                <w:lang w:val="uz-Cyrl-UZ"/>
              </w:rPr>
              <m:t>2</m:t>
            </m:r>
          </m:sup>
        </m:sSup>
        <m:r>
          <m:rPr>
            <m:sty m:val="p"/>
          </m:rPr>
          <w:rPr>
            <w:rFonts w:ascii="Cambria Math" w:eastAsiaTheme="minorEastAsia" w:hAnsi="Cambria Math" w:cs="Times New Roman"/>
            <w:color w:val="000000" w:themeColor="text1"/>
            <w:sz w:val="20"/>
            <w:szCs w:val="20"/>
            <w:lang w:val="uz-Cyrl-UZ"/>
          </w:rPr>
          <m:t xml:space="preserve"> </m:t>
        </m:r>
        <m:sSubSup>
          <m:sSubSupPr>
            <m:ctrlPr>
              <w:rPr>
                <w:rFonts w:ascii="Cambria Math" w:eastAsiaTheme="minorEastAsia" w:hAnsi="Cambria Math" w:cs="Times New Roman"/>
                <w:color w:val="000000" w:themeColor="text1"/>
                <w:sz w:val="20"/>
                <w:szCs w:val="20"/>
              </w:rPr>
            </m:ctrlPr>
          </m:sSubSupPr>
          <m:e>
            <m:r>
              <m:rPr>
                <m:sty m:val="p"/>
              </m:rPr>
              <w:rPr>
                <w:rFonts w:ascii="Cambria Math" w:eastAsiaTheme="minorEastAsia" w:hAnsi="Cambria Math" w:cs="Times New Roman"/>
                <w:color w:val="000000" w:themeColor="text1"/>
                <w:sz w:val="20"/>
                <w:szCs w:val="20"/>
                <w:lang w:val="uz-Cyrl-UZ"/>
              </w:rPr>
              <m:t>ξ</m:t>
            </m:r>
          </m:e>
          <m:sub>
            <m:r>
              <m:rPr>
                <m:sty m:val="p"/>
              </m:rPr>
              <w:rPr>
                <w:rFonts w:ascii="Cambria Math" w:eastAsiaTheme="minorEastAsia" w:hAnsi="Cambria Math" w:cs="Times New Roman"/>
                <w:color w:val="000000" w:themeColor="text1"/>
                <w:sz w:val="20"/>
                <w:szCs w:val="20"/>
                <w:lang w:val="uz-Cyrl-UZ"/>
              </w:rPr>
              <m:t>1a</m:t>
            </m:r>
          </m:sub>
          <m:sup>
            <m:r>
              <m:rPr>
                <m:sty m:val="p"/>
              </m:rPr>
              <w:rPr>
                <w:rFonts w:ascii="Cambria Math" w:eastAsiaTheme="minorEastAsia" w:hAnsi="Cambria Math" w:cs="Times New Roman"/>
                <w:color w:val="000000" w:themeColor="text1"/>
                <w:sz w:val="20"/>
                <w:szCs w:val="20"/>
                <w:lang w:val="uz-Cyrl-UZ"/>
              </w:rPr>
              <m:t>Θ</m:t>
            </m:r>
          </m:sup>
        </m:sSubSup>
        <m:func>
          <m:funcPr>
            <m:ctrlPr>
              <w:rPr>
                <w:rFonts w:ascii="Cambria Math" w:eastAsiaTheme="minorEastAsia" w:hAnsi="Cambria Math" w:cs="Times New Roman"/>
                <w:color w:val="000000" w:themeColor="text1"/>
                <w:sz w:val="20"/>
                <w:szCs w:val="20"/>
              </w:rPr>
            </m:ctrlPr>
          </m:funcPr>
          <m:fName>
            <m:r>
              <m:rPr>
                <m:sty m:val="p"/>
              </m:rPr>
              <w:rPr>
                <w:rFonts w:ascii="Cambria Math" w:eastAsiaTheme="minorEastAsia" w:hAnsi="Cambria Math" w:cs="Times New Roman"/>
                <w:color w:val="000000" w:themeColor="text1"/>
                <w:sz w:val="20"/>
                <w:szCs w:val="20"/>
                <w:lang w:val="uz-Cyrl-UZ"/>
              </w:rPr>
              <m:t>sin</m:t>
            </m:r>
            <m:sSubSup>
              <m:sSubSupPr>
                <m:ctrlPr>
                  <w:rPr>
                    <w:rFonts w:ascii="Cambria Math" w:eastAsiaTheme="minorEastAsia" w:hAnsi="Cambria Math" w:cs="Times New Roman"/>
                    <w:color w:val="000000" w:themeColor="text1"/>
                    <w:sz w:val="20"/>
                    <w:szCs w:val="20"/>
                  </w:rPr>
                </m:ctrlPr>
              </m:sSubSupPr>
              <m:e>
                <m:r>
                  <m:rPr>
                    <m:sty m:val="p"/>
                  </m:rPr>
                  <w:rPr>
                    <w:rFonts w:ascii="Cambria Math" w:eastAsiaTheme="minorEastAsia" w:hAnsi="Cambria Math" w:cs="Times New Roman"/>
                    <w:color w:val="000000" w:themeColor="text1"/>
                    <w:sz w:val="20"/>
                    <w:szCs w:val="20"/>
                    <w:lang w:val="uz-Cyrl-UZ"/>
                  </w:rPr>
                  <m:t>τ</m:t>
                </m:r>
              </m:e>
              <m:sub>
                <m:r>
                  <m:rPr>
                    <m:sty m:val="p"/>
                  </m:rPr>
                  <w:rPr>
                    <w:rFonts w:ascii="Cambria Math" w:eastAsiaTheme="minorEastAsia" w:hAnsi="Cambria Math" w:cs="Times New Roman"/>
                    <w:color w:val="000000" w:themeColor="text1"/>
                    <w:sz w:val="20"/>
                    <w:szCs w:val="20"/>
                    <w:lang w:val="uz-Cyrl-UZ"/>
                  </w:rPr>
                  <m:t>1</m:t>
                </m:r>
              </m:sub>
              <m:sup>
                <m:r>
                  <m:rPr>
                    <m:sty m:val="p"/>
                  </m:rPr>
                  <w:rPr>
                    <w:rFonts w:ascii="Cambria Math" w:eastAsiaTheme="minorEastAsia" w:hAnsi="Cambria Math" w:cs="Times New Roman"/>
                    <w:color w:val="000000" w:themeColor="text1"/>
                    <w:sz w:val="20"/>
                    <w:szCs w:val="20"/>
                    <w:lang w:val="uz-Cyrl-UZ"/>
                  </w:rPr>
                  <m:t>Θ</m:t>
                </m:r>
              </m:sup>
            </m:sSubSup>
            <m:r>
              <m:rPr>
                <m:sty m:val="p"/>
              </m:rPr>
              <w:rPr>
                <w:rFonts w:ascii="Cambria Math" w:eastAsiaTheme="minorEastAsia" w:hAnsi="Cambria Math" w:cs="Times New Roman"/>
                <w:color w:val="000000" w:themeColor="text1"/>
                <w:sz w:val="20"/>
                <w:szCs w:val="20"/>
                <w:lang w:val="uz-Cyrl-UZ"/>
              </w:rPr>
              <m:t>+</m:t>
            </m:r>
          </m:fName>
          <m:e>
            <m:r>
              <m:rPr>
                <m:sty m:val="p"/>
              </m:rPr>
              <w:rPr>
                <w:rFonts w:ascii="Cambria Math" w:eastAsiaTheme="minorEastAsia" w:hAnsi="Cambria Math" w:cs="Times New Roman"/>
                <w:color w:val="000000" w:themeColor="text1"/>
                <w:sz w:val="20"/>
                <w:szCs w:val="20"/>
                <w:lang w:val="uz-Cyrl-UZ"/>
              </w:rPr>
              <m:t>μ</m:t>
            </m:r>
          </m:e>
        </m:func>
      </m:oMath>
      <w:r w:rsidR="00FF29FE" w:rsidRPr="00AA2773">
        <w:rPr>
          <w:rFonts w:ascii="Times New Roman" w:eastAsiaTheme="minorEastAsia" w:hAnsi="Times New Roman" w:cs="Times New Roman"/>
          <w:color w:val="000000" w:themeColor="text1"/>
          <w:sz w:val="20"/>
          <w:szCs w:val="20"/>
          <w:lang w:val="uz-Cyrl-UZ"/>
        </w:rPr>
        <w:t xml:space="preserve">        </w:t>
      </w:r>
      <w:r w:rsidR="00B032DB" w:rsidRPr="00AA2773">
        <w:rPr>
          <w:rFonts w:ascii="Times New Roman" w:eastAsiaTheme="minorEastAsia" w:hAnsi="Times New Roman" w:cs="Times New Roman"/>
          <w:color w:val="000000" w:themeColor="text1"/>
          <w:sz w:val="20"/>
          <w:szCs w:val="20"/>
          <w:lang w:val="uz-Cyrl-UZ"/>
        </w:rPr>
        <w:t xml:space="preserve">          </w:t>
      </w:r>
      <w:r w:rsidR="00AA2773">
        <w:rPr>
          <w:rFonts w:ascii="Times New Roman" w:eastAsiaTheme="minorEastAsia" w:hAnsi="Times New Roman" w:cs="Times New Roman"/>
          <w:color w:val="000000" w:themeColor="text1"/>
          <w:sz w:val="20"/>
          <w:szCs w:val="20"/>
          <w:lang w:val="uz-Cyrl-UZ"/>
        </w:rPr>
        <w:t xml:space="preserve">                      </w:t>
      </w:r>
      <w:r w:rsidR="00B032DB" w:rsidRPr="00AA2773">
        <w:rPr>
          <w:rFonts w:ascii="Times New Roman" w:eastAsiaTheme="minorEastAsia" w:hAnsi="Times New Roman" w:cs="Times New Roman"/>
          <w:color w:val="000000" w:themeColor="text1"/>
          <w:sz w:val="20"/>
          <w:szCs w:val="20"/>
          <w:lang w:val="uz-Cyrl-UZ"/>
        </w:rPr>
        <w:t xml:space="preserve">   </w:t>
      </w:r>
      <w:r w:rsidR="00610914" w:rsidRPr="00AA2773">
        <w:rPr>
          <w:rFonts w:ascii="Times New Roman" w:eastAsiaTheme="minorEastAsia" w:hAnsi="Times New Roman" w:cs="Times New Roman"/>
          <w:color w:val="000000" w:themeColor="text1"/>
          <w:sz w:val="20"/>
          <w:szCs w:val="20"/>
          <w:lang w:val="uz-Cyrl-UZ"/>
        </w:rPr>
        <w:t xml:space="preserve">           </w:t>
      </w:r>
      <w:r w:rsidR="00B032DB" w:rsidRPr="00AA2773">
        <w:rPr>
          <w:rFonts w:ascii="Times New Roman" w:eastAsiaTheme="minorEastAsia" w:hAnsi="Times New Roman" w:cs="Times New Roman"/>
          <w:color w:val="000000" w:themeColor="text1"/>
          <w:sz w:val="20"/>
          <w:szCs w:val="20"/>
          <w:lang w:val="uz-Cyrl-UZ"/>
        </w:rPr>
        <w:t xml:space="preserve">   </w:t>
      </w:r>
      <w:r w:rsidR="00FF29FE" w:rsidRPr="00AA2773">
        <w:rPr>
          <w:rFonts w:ascii="Times New Roman" w:eastAsiaTheme="minorEastAsia" w:hAnsi="Times New Roman" w:cs="Times New Roman"/>
          <w:color w:val="000000" w:themeColor="text1"/>
          <w:sz w:val="20"/>
          <w:szCs w:val="20"/>
          <w:lang w:val="uz-Cyrl-UZ"/>
        </w:rPr>
        <w:t xml:space="preserve">  </w:t>
      </w:r>
      <w:r w:rsidR="00B032DB" w:rsidRPr="00AA2773">
        <w:rPr>
          <w:rFonts w:ascii="Times New Roman" w:eastAsiaTheme="minorEastAsia" w:hAnsi="Times New Roman" w:cs="Times New Roman"/>
          <w:color w:val="000000" w:themeColor="text1"/>
          <w:sz w:val="20"/>
          <w:szCs w:val="20"/>
          <w:lang w:val="uz-Cyrl-UZ"/>
        </w:rPr>
        <w:t>(13)</w:t>
      </w:r>
      <w:r w:rsidR="00FF29FE" w:rsidRPr="00AA2773">
        <w:rPr>
          <w:rFonts w:ascii="Times New Roman" w:eastAsiaTheme="minorEastAsia" w:hAnsi="Times New Roman" w:cs="Times New Roman"/>
          <w:color w:val="000000" w:themeColor="text1"/>
          <w:sz w:val="20"/>
          <w:szCs w:val="20"/>
          <w:lang w:val="uz-Cyrl-UZ"/>
        </w:rPr>
        <w:t xml:space="preserve">            </w:t>
      </w:r>
    </w:p>
    <w:p w14:paraId="35D190BB" w14:textId="77777777" w:rsidR="001001FE" w:rsidRDefault="001001FE" w:rsidP="00FA171A">
      <w:pPr>
        <w:spacing w:after="0" w:line="240" w:lineRule="auto"/>
        <w:ind w:firstLine="284"/>
        <w:jc w:val="both"/>
        <w:rPr>
          <w:rFonts w:ascii="Times New Roman" w:eastAsiaTheme="minorEastAsia" w:hAnsi="Times New Roman" w:cs="Times New Roman"/>
          <w:color w:val="000000" w:themeColor="text1"/>
          <w:sz w:val="20"/>
          <w:szCs w:val="20"/>
          <w:lang w:val="en-US"/>
        </w:rPr>
      </w:pPr>
      <w:r w:rsidRPr="001001FE">
        <w:rPr>
          <w:rFonts w:ascii="Times New Roman" w:eastAsiaTheme="minorEastAsia" w:hAnsi="Times New Roman" w:cs="Times New Roman"/>
          <w:color w:val="000000" w:themeColor="text1"/>
          <w:sz w:val="20"/>
          <w:szCs w:val="20"/>
          <w:lang w:val="en-US"/>
        </w:rPr>
        <w:t>The conditions for periodicity of solution (13) are the equality</w:t>
      </w:r>
    </w:p>
    <w:p w14:paraId="6E0CB2DB" w14:textId="6499D64B" w:rsidR="00D23ED7" w:rsidRPr="001001FE" w:rsidRDefault="00000000" w:rsidP="00FA171A">
      <w:pPr>
        <w:spacing w:after="0" w:line="240" w:lineRule="auto"/>
        <w:ind w:firstLine="284"/>
        <w:jc w:val="right"/>
        <w:rPr>
          <w:rFonts w:ascii="Times New Roman" w:eastAsiaTheme="minorEastAsia" w:hAnsi="Times New Roman" w:cs="Times New Roman"/>
          <w:color w:val="000000" w:themeColor="text1"/>
          <w:sz w:val="20"/>
          <w:szCs w:val="20"/>
          <w:lang w:val="en-US"/>
        </w:rPr>
      </w:pPr>
      <m:oMath>
        <m:sSup>
          <m:sSupPr>
            <m:ctrlPr>
              <w:rPr>
                <w:rFonts w:ascii="Cambria Math" w:eastAsiaTheme="minorEastAsia" w:hAnsi="Cambria Math" w:cs="Times New Roman"/>
                <w:color w:val="000000" w:themeColor="text1"/>
                <w:sz w:val="20"/>
                <w:szCs w:val="20"/>
              </w:rPr>
            </m:ctrlPr>
          </m:sSupPr>
          <m:e>
            <m:r>
              <m:rPr>
                <m:sty m:val="p"/>
              </m:rPr>
              <w:rPr>
                <w:rFonts w:ascii="Cambria Math" w:eastAsiaTheme="minorEastAsia" w:hAnsi="Cambria Math" w:cs="Times New Roman"/>
                <w:color w:val="000000" w:themeColor="text1"/>
                <w:sz w:val="20"/>
                <w:szCs w:val="20"/>
              </w:rPr>
              <m:t>μ</m:t>
            </m:r>
          </m:e>
          <m:sup>
            <m:r>
              <m:rPr>
                <m:sty m:val="p"/>
              </m:rPr>
              <w:rPr>
                <w:rFonts w:ascii="Cambria Math" w:eastAsiaTheme="minorEastAsia" w:hAnsi="Cambria Math" w:cs="Times New Roman"/>
                <w:color w:val="000000" w:themeColor="text1"/>
                <w:sz w:val="20"/>
                <w:szCs w:val="20"/>
                <w:lang w:val="uz-Cyrl-UZ"/>
              </w:rPr>
              <m:t>Θ</m:t>
            </m:r>
          </m:sup>
        </m:sSup>
        <m:r>
          <m:rPr>
            <m:sty m:val="p"/>
          </m:rPr>
          <w:rPr>
            <w:rFonts w:ascii="Cambria Math" w:eastAsiaTheme="minorEastAsia" w:hAnsi="Cambria Math" w:cs="Times New Roman"/>
            <w:color w:val="000000" w:themeColor="text1"/>
            <w:sz w:val="20"/>
            <w:szCs w:val="20"/>
            <w:lang w:val="en-US"/>
          </w:rPr>
          <m:t>=</m:t>
        </m:r>
        <m:f>
          <m:fPr>
            <m:ctrlPr>
              <w:rPr>
                <w:rFonts w:ascii="Cambria Math" w:eastAsiaTheme="minorEastAsia" w:hAnsi="Cambria Math" w:cs="Times New Roman"/>
                <w:color w:val="000000" w:themeColor="text1"/>
                <w:sz w:val="20"/>
                <w:szCs w:val="20"/>
              </w:rPr>
            </m:ctrlPr>
          </m:fPr>
          <m:num>
            <m:r>
              <m:rPr>
                <m:sty m:val="p"/>
              </m:rPr>
              <w:rPr>
                <w:rFonts w:ascii="Cambria Math" w:eastAsiaTheme="minorEastAsia" w:hAnsi="Cambria Math" w:cs="Times New Roman"/>
                <w:color w:val="000000" w:themeColor="text1"/>
                <w:sz w:val="20"/>
                <w:szCs w:val="20"/>
                <w:lang w:val="en-US"/>
              </w:rPr>
              <m:t>1</m:t>
            </m:r>
          </m:num>
          <m:den>
            <m:r>
              <m:rPr>
                <m:sty m:val="p"/>
              </m:rPr>
              <w:rPr>
                <w:rFonts w:ascii="Cambria Math" w:eastAsiaTheme="minorEastAsia" w:hAnsi="Cambria Math" w:cs="Times New Roman"/>
                <w:color w:val="000000" w:themeColor="text1"/>
                <w:sz w:val="20"/>
                <w:szCs w:val="20"/>
                <w:lang w:val="en-US"/>
              </w:rPr>
              <m:t>2</m:t>
            </m:r>
          </m:den>
        </m:f>
        <m:sSup>
          <m:sSupPr>
            <m:ctrlPr>
              <w:rPr>
                <w:rFonts w:ascii="Cambria Math" w:eastAsiaTheme="minorEastAsia" w:hAnsi="Cambria Math" w:cs="Times New Roman"/>
                <w:color w:val="000000" w:themeColor="text1"/>
                <w:sz w:val="20"/>
                <w:szCs w:val="20"/>
                <w:lang w:val="en-US"/>
              </w:rPr>
            </m:ctrlPr>
          </m:sSupPr>
          <m:e>
            <m:r>
              <m:rPr>
                <m:sty m:val="p"/>
              </m:rPr>
              <w:rPr>
                <w:rFonts w:ascii="Cambria Math" w:eastAsiaTheme="minorEastAsia" w:hAnsi="Cambria Math" w:cs="Times New Roman"/>
                <w:color w:val="000000" w:themeColor="text1"/>
                <w:sz w:val="20"/>
                <w:szCs w:val="20"/>
                <w:lang w:val="en-US"/>
              </w:rPr>
              <m:t>α</m:t>
            </m:r>
          </m:e>
          <m:sup>
            <m:r>
              <m:rPr>
                <m:sty m:val="p"/>
              </m:rPr>
              <w:rPr>
                <w:rFonts w:ascii="Cambria Math" w:eastAsiaTheme="minorEastAsia" w:hAnsi="Cambria Math" w:cs="Times New Roman"/>
                <w:color w:val="000000" w:themeColor="text1"/>
                <w:sz w:val="20"/>
                <w:szCs w:val="20"/>
                <w:lang w:val="en-US"/>
              </w:rPr>
              <m:t>2</m:t>
            </m:r>
          </m:sup>
        </m:sSup>
        <m:r>
          <m:rPr>
            <m:sty m:val="p"/>
          </m:rPr>
          <w:rPr>
            <w:rFonts w:ascii="Cambria Math" w:eastAsiaTheme="minorEastAsia" w:hAnsi="Cambria Math" w:cs="Times New Roman"/>
            <w:color w:val="000000" w:themeColor="text1"/>
            <w:sz w:val="20"/>
            <w:szCs w:val="20"/>
            <w:lang w:val="en-US"/>
          </w:rPr>
          <m:t xml:space="preserve"> </m:t>
        </m:r>
        <m:sSubSup>
          <m:sSubSupPr>
            <m:ctrlPr>
              <w:rPr>
                <w:rFonts w:ascii="Cambria Math" w:eastAsiaTheme="minorEastAsia" w:hAnsi="Cambria Math" w:cs="Times New Roman"/>
                <w:color w:val="000000" w:themeColor="text1"/>
                <w:sz w:val="20"/>
                <w:szCs w:val="20"/>
              </w:rPr>
            </m:ctrlPr>
          </m:sSubSupPr>
          <m:e>
            <m:r>
              <m:rPr>
                <m:sty m:val="p"/>
              </m:rPr>
              <w:rPr>
                <w:rFonts w:ascii="Cambria Math" w:eastAsiaTheme="minorEastAsia" w:hAnsi="Cambria Math" w:cs="Times New Roman"/>
                <w:color w:val="000000" w:themeColor="text1"/>
                <w:sz w:val="20"/>
                <w:szCs w:val="20"/>
              </w:rPr>
              <m:t>ξ</m:t>
            </m:r>
          </m:e>
          <m:sub>
            <m:r>
              <m:rPr>
                <m:sty m:val="p"/>
              </m:rPr>
              <w:rPr>
                <w:rFonts w:ascii="Cambria Math" w:eastAsiaTheme="minorEastAsia" w:hAnsi="Cambria Math" w:cs="Times New Roman"/>
                <w:color w:val="000000" w:themeColor="text1"/>
                <w:sz w:val="20"/>
                <w:szCs w:val="20"/>
                <w:lang w:val="en-US"/>
              </w:rPr>
              <m:t>1a</m:t>
            </m:r>
          </m:sub>
          <m:sup>
            <m:r>
              <m:rPr>
                <m:sty m:val="p"/>
              </m:rPr>
              <w:rPr>
                <w:rFonts w:ascii="Cambria Math" w:eastAsiaTheme="minorEastAsia" w:hAnsi="Cambria Math" w:cs="Times New Roman"/>
                <w:color w:val="000000" w:themeColor="text1"/>
                <w:sz w:val="20"/>
                <w:szCs w:val="20"/>
                <w:lang w:val="uz-Cyrl-UZ"/>
              </w:rPr>
              <m:t>Θ</m:t>
            </m:r>
          </m:sup>
        </m:sSubSup>
        <m:r>
          <m:rPr>
            <m:sty m:val="p"/>
          </m:rPr>
          <w:rPr>
            <w:rFonts w:ascii="Cambria Math" w:eastAsiaTheme="minorEastAsia" w:hAnsi="Cambria Math" w:cs="Times New Roman"/>
            <w:color w:val="000000" w:themeColor="text1"/>
            <w:sz w:val="20"/>
            <w:szCs w:val="20"/>
            <w:lang w:val="en-US"/>
          </w:rPr>
          <m:t xml:space="preserve"> sin</m:t>
        </m:r>
        <m:sSubSup>
          <m:sSubSupPr>
            <m:ctrlPr>
              <w:rPr>
                <w:rFonts w:ascii="Cambria Math" w:eastAsiaTheme="minorEastAsia" w:hAnsi="Cambria Math" w:cs="Times New Roman"/>
                <w:color w:val="000000" w:themeColor="text1"/>
                <w:sz w:val="20"/>
                <w:szCs w:val="20"/>
              </w:rPr>
            </m:ctrlPr>
          </m:sSubSupPr>
          <m:e>
            <m:r>
              <m:rPr>
                <m:sty m:val="p"/>
              </m:rPr>
              <w:rPr>
                <w:rFonts w:ascii="Cambria Math" w:eastAsiaTheme="minorEastAsia" w:hAnsi="Cambria Math" w:cs="Times New Roman"/>
                <w:color w:val="000000" w:themeColor="text1"/>
                <w:sz w:val="20"/>
                <w:szCs w:val="20"/>
              </w:rPr>
              <m:t>τ</m:t>
            </m:r>
          </m:e>
          <m:sub>
            <m:r>
              <m:rPr>
                <m:sty m:val="p"/>
              </m:rPr>
              <w:rPr>
                <w:rFonts w:ascii="Cambria Math" w:eastAsiaTheme="minorEastAsia" w:hAnsi="Cambria Math" w:cs="Times New Roman"/>
                <w:color w:val="000000" w:themeColor="text1"/>
                <w:sz w:val="20"/>
                <w:szCs w:val="20"/>
                <w:lang w:val="en-US"/>
              </w:rPr>
              <m:t>1</m:t>
            </m:r>
          </m:sub>
          <m:sup>
            <m:r>
              <m:rPr>
                <m:sty m:val="p"/>
              </m:rPr>
              <w:rPr>
                <w:rFonts w:ascii="Cambria Math" w:eastAsiaTheme="minorEastAsia" w:hAnsi="Cambria Math" w:cs="Times New Roman"/>
                <w:color w:val="000000" w:themeColor="text1"/>
                <w:sz w:val="20"/>
                <w:szCs w:val="20"/>
                <w:lang w:val="uz-Cyrl-UZ"/>
              </w:rPr>
              <m:t>Θ</m:t>
            </m:r>
          </m:sup>
        </m:sSubSup>
        <m:r>
          <m:rPr>
            <m:sty m:val="p"/>
          </m:rPr>
          <w:rPr>
            <w:rFonts w:ascii="Cambria Math" w:eastAsiaTheme="minorEastAsia" w:hAnsi="Cambria Math" w:cs="Times New Roman"/>
            <w:color w:val="000000" w:themeColor="text1"/>
            <w:sz w:val="20"/>
            <w:szCs w:val="20"/>
            <w:lang w:val="en-US"/>
          </w:rPr>
          <m:t xml:space="preserve"> </m:t>
        </m:r>
      </m:oMath>
      <w:r w:rsidR="00B032DB" w:rsidRPr="001001FE">
        <w:rPr>
          <w:rFonts w:ascii="Times New Roman" w:eastAsiaTheme="minorEastAsia" w:hAnsi="Times New Roman" w:cs="Times New Roman"/>
          <w:color w:val="000000" w:themeColor="text1"/>
          <w:sz w:val="20"/>
          <w:szCs w:val="20"/>
          <w:lang w:val="en-US"/>
        </w:rPr>
        <w:t xml:space="preserve">                                    </w:t>
      </w:r>
      <w:r w:rsidR="00610914" w:rsidRPr="001001FE">
        <w:rPr>
          <w:rFonts w:ascii="Times New Roman" w:eastAsiaTheme="minorEastAsia" w:hAnsi="Times New Roman" w:cs="Times New Roman"/>
          <w:color w:val="000000" w:themeColor="text1"/>
          <w:sz w:val="20"/>
          <w:szCs w:val="20"/>
          <w:lang w:val="en-US"/>
        </w:rPr>
        <w:t xml:space="preserve">            </w:t>
      </w:r>
      <w:r w:rsidR="00B032DB" w:rsidRPr="001001FE">
        <w:rPr>
          <w:rFonts w:ascii="Times New Roman" w:eastAsiaTheme="minorEastAsia" w:hAnsi="Times New Roman" w:cs="Times New Roman"/>
          <w:color w:val="000000" w:themeColor="text1"/>
          <w:sz w:val="20"/>
          <w:szCs w:val="20"/>
          <w:lang w:val="en-US"/>
        </w:rPr>
        <w:t xml:space="preserve">     (14)</w:t>
      </w:r>
    </w:p>
    <w:p w14:paraId="71F4728E" w14:textId="77777777" w:rsidR="00B6492C" w:rsidRPr="00AA2773" w:rsidRDefault="00B6492C" w:rsidP="00FA171A">
      <w:pPr>
        <w:spacing w:after="0" w:line="240" w:lineRule="auto"/>
        <w:ind w:firstLine="284"/>
        <w:jc w:val="both"/>
        <w:rPr>
          <w:rFonts w:ascii="Times New Roman" w:eastAsiaTheme="minorEastAsia" w:hAnsi="Times New Roman" w:cs="Times New Roman"/>
          <w:color w:val="000000" w:themeColor="text1"/>
          <w:sz w:val="20"/>
          <w:szCs w:val="20"/>
          <w:lang w:val="en-US"/>
        </w:rPr>
      </w:pPr>
      <w:r w:rsidRPr="00AA2773">
        <w:rPr>
          <w:rFonts w:ascii="Times New Roman" w:eastAsiaTheme="minorEastAsia" w:hAnsi="Times New Roman" w:cs="Times New Roman"/>
          <w:color w:val="000000" w:themeColor="text1"/>
          <w:sz w:val="20"/>
          <w:szCs w:val="20"/>
          <w:lang w:val="en-US"/>
        </w:rPr>
        <w:t xml:space="preserve">Which, in dimensionless form, yields the power balance, since the value of </w:t>
      </w:r>
      <w:r w:rsidRPr="00AA2773">
        <w:rPr>
          <w:rFonts w:ascii="Times New Roman" w:eastAsiaTheme="minorEastAsia" w:hAnsi="Times New Roman" w:cs="Times New Roman"/>
          <w:color w:val="000000" w:themeColor="text1"/>
          <w:sz w:val="20"/>
          <w:szCs w:val="20"/>
        </w:rPr>
        <w:t>μ</w:t>
      </w:r>
      <w:r w:rsidRPr="00AA2773">
        <w:rPr>
          <w:rFonts w:ascii="Times New Roman" w:eastAsiaTheme="minorEastAsia" w:hAnsi="Times New Roman" w:cs="Times New Roman"/>
          <w:color w:val="000000" w:themeColor="text1"/>
          <w:sz w:val="20"/>
          <w:szCs w:val="20"/>
          <w:lang w:val="en-US"/>
        </w:rPr>
        <w:t xml:space="preserve"> is proportional to the average power required to maintain oscillations.</w:t>
      </w:r>
    </w:p>
    <w:p w14:paraId="0C5D22D7" w14:textId="77777777" w:rsidR="00B6492C" w:rsidRPr="00AA2773" w:rsidRDefault="00B6492C" w:rsidP="00FA171A">
      <w:pPr>
        <w:spacing w:after="0" w:line="240" w:lineRule="auto"/>
        <w:ind w:firstLine="284"/>
        <w:jc w:val="both"/>
        <w:rPr>
          <w:rFonts w:ascii="Times New Roman" w:eastAsiaTheme="minorEastAsia" w:hAnsi="Times New Roman" w:cs="Times New Roman"/>
          <w:color w:val="000000" w:themeColor="text1"/>
          <w:sz w:val="20"/>
          <w:szCs w:val="20"/>
          <w:lang w:val="en-US"/>
        </w:rPr>
      </w:pPr>
      <w:r w:rsidRPr="00AA2773">
        <w:rPr>
          <w:rFonts w:ascii="Times New Roman" w:eastAsiaTheme="minorEastAsia" w:hAnsi="Times New Roman" w:cs="Times New Roman"/>
          <w:color w:val="000000" w:themeColor="text1"/>
          <w:sz w:val="20"/>
          <w:szCs w:val="20"/>
          <w:lang w:val="en-US"/>
        </w:rPr>
        <w:t>Based on this condition, equation (13) takes the form</w:t>
      </w:r>
    </w:p>
    <w:p w14:paraId="6A6BE480" w14:textId="7CBEF9F2" w:rsidR="00B032DB" w:rsidRPr="00AA2773" w:rsidRDefault="00000000" w:rsidP="00FA171A">
      <w:pPr>
        <w:spacing w:after="0" w:line="240" w:lineRule="auto"/>
        <w:ind w:firstLine="284"/>
        <w:jc w:val="right"/>
        <w:rPr>
          <w:rFonts w:ascii="Times New Roman" w:eastAsiaTheme="minorEastAsia" w:hAnsi="Times New Roman" w:cs="Times New Roman"/>
          <w:color w:val="000000" w:themeColor="text1"/>
          <w:sz w:val="20"/>
          <w:szCs w:val="20"/>
          <w:lang w:val="en-US"/>
        </w:rPr>
      </w:pPr>
      <m:oMath>
        <m:acc>
          <m:accPr>
            <m:chr m:val="̈"/>
            <m:ctrlPr>
              <w:rPr>
                <w:rFonts w:ascii="Cambria Math" w:eastAsiaTheme="minorEastAsia" w:hAnsi="Cambria Math" w:cs="Times New Roman"/>
                <w:color w:val="000000" w:themeColor="text1"/>
                <w:sz w:val="20"/>
                <w:szCs w:val="20"/>
              </w:rPr>
            </m:ctrlPr>
          </m:accPr>
          <m:e>
            <m:r>
              <m:rPr>
                <m:sty m:val="p"/>
              </m:rPr>
              <w:rPr>
                <w:rFonts w:ascii="Cambria Math" w:eastAsiaTheme="minorEastAsia" w:hAnsi="Cambria Math" w:cs="Times New Roman"/>
                <w:color w:val="000000" w:themeColor="text1"/>
                <w:sz w:val="20"/>
                <w:szCs w:val="20"/>
              </w:rPr>
              <m:t>ψ</m:t>
            </m:r>
          </m:e>
        </m:acc>
        <m:r>
          <m:rPr>
            <m:sty m:val="p"/>
          </m:rPr>
          <w:rPr>
            <w:rFonts w:ascii="Cambria Math" w:eastAsiaTheme="minorEastAsia" w:hAnsi="Cambria Math" w:cs="Times New Roman"/>
            <w:color w:val="000000" w:themeColor="text1"/>
            <w:sz w:val="20"/>
            <w:szCs w:val="20"/>
            <w:lang w:val="en-US"/>
          </w:rPr>
          <m:t>=-</m:t>
        </m:r>
        <m:f>
          <m:fPr>
            <m:ctrlPr>
              <w:rPr>
                <w:rFonts w:ascii="Cambria Math" w:eastAsiaTheme="minorEastAsia" w:hAnsi="Cambria Math" w:cs="Times New Roman"/>
                <w:color w:val="000000" w:themeColor="text1"/>
                <w:sz w:val="20"/>
                <w:szCs w:val="20"/>
              </w:rPr>
            </m:ctrlPr>
          </m:fPr>
          <m:num>
            <m:r>
              <m:rPr>
                <m:sty m:val="p"/>
              </m:rPr>
              <w:rPr>
                <w:rFonts w:ascii="Cambria Math" w:eastAsiaTheme="minorEastAsia" w:hAnsi="Cambria Math" w:cs="Times New Roman"/>
                <w:color w:val="000000" w:themeColor="text1"/>
                <w:sz w:val="20"/>
                <w:szCs w:val="20"/>
                <w:lang w:val="en-US"/>
              </w:rPr>
              <m:t>1</m:t>
            </m:r>
          </m:num>
          <m:den>
            <m:r>
              <m:rPr>
                <m:sty m:val="p"/>
              </m:rPr>
              <w:rPr>
                <w:rFonts w:ascii="Cambria Math" w:eastAsiaTheme="minorEastAsia" w:hAnsi="Cambria Math" w:cs="Times New Roman"/>
                <w:color w:val="000000" w:themeColor="text1"/>
                <w:sz w:val="20"/>
                <w:szCs w:val="20"/>
                <w:lang w:val="en-US"/>
              </w:rPr>
              <m:t>2</m:t>
            </m:r>
          </m:den>
        </m:f>
        <m:sSup>
          <m:sSupPr>
            <m:ctrlPr>
              <w:rPr>
                <w:rFonts w:ascii="Cambria Math" w:eastAsiaTheme="minorEastAsia" w:hAnsi="Cambria Math" w:cs="Times New Roman"/>
                <w:color w:val="000000" w:themeColor="text1"/>
                <w:sz w:val="20"/>
                <w:szCs w:val="20"/>
                <w:lang w:val="en-US"/>
              </w:rPr>
            </m:ctrlPr>
          </m:sSupPr>
          <m:e>
            <m:r>
              <m:rPr>
                <m:sty m:val="p"/>
              </m:rPr>
              <w:rPr>
                <w:rFonts w:ascii="Cambria Math" w:eastAsiaTheme="minorEastAsia" w:hAnsi="Cambria Math" w:cs="Times New Roman"/>
                <w:color w:val="000000" w:themeColor="text1"/>
                <w:sz w:val="20"/>
                <w:szCs w:val="20"/>
                <w:lang w:val="en-US"/>
              </w:rPr>
              <m:t>α</m:t>
            </m:r>
          </m:e>
          <m:sup>
            <m:r>
              <m:rPr>
                <m:sty m:val="p"/>
              </m:rPr>
              <w:rPr>
                <w:rFonts w:ascii="Cambria Math" w:eastAsiaTheme="minorEastAsia" w:hAnsi="Cambria Math" w:cs="Times New Roman"/>
                <w:color w:val="000000" w:themeColor="text1"/>
                <w:sz w:val="20"/>
                <w:szCs w:val="20"/>
                <w:lang w:val="en-US"/>
              </w:rPr>
              <m:t>2</m:t>
            </m:r>
          </m:sup>
        </m:sSup>
        <m:r>
          <m:rPr>
            <m:sty m:val="p"/>
          </m:rPr>
          <w:rPr>
            <w:rFonts w:ascii="Cambria Math" w:eastAsiaTheme="minorEastAsia" w:hAnsi="Cambria Math" w:cs="Times New Roman"/>
            <w:color w:val="000000" w:themeColor="text1"/>
            <w:sz w:val="20"/>
            <w:szCs w:val="20"/>
            <w:lang w:val="en-US"/>
          </w:rPr>
          <m:t xml:space="preserve"> </m:t>
        </m:r>
        <m:sSubSup>
          <m:sSubSupPr>
            <m:ctrlPr>
              <w:rPr>
                <w:rFonts w:ascii="Cambria Math" w:eastAsiaTheme="minorEastAsia" w:hAnsi="Cambria Math" w:cs="Times New Roman"/>
                <w:color w:val="000000" w:themeColor="text1"/>
                <w:sz w:val="20"/>
                <w:szCs w:val="20"/>
              </w:rPr>
            </m:ctrlPr>
          </m:sSubSupPr>
          <m:e>
            <m:r>
              <m:rPr>
                <m:sty m:val="p"/>
              </m:rPr>
              <w:rPr>
                <w:rFonts w:ascii="Cambria Math" w:eastAsiaTheme="minorEastAsia" w:hAnsi="Cambria Math" w:cs="Times New Roman"/>
                <w:color w:val="000000" w:themeColor="text1"/>
                <w:sz w:val="20"/>
                <w:szCs w:val="20"/>
              </w:rPr>
              <m:t>ξ</m:t>
            </m:r>
          </m:e>
          <m:sub>
            <m:r>
              <m:rPr>
                <m:sty m:val="p"/>
              </m:rPr>
              <w:rPr>
                <w:rFonts w:ascii="Cambria Math" w:eastAsiaTheme="minorEastAsia" w:hAnsi="Cambria Math" w:cs="Times New Roman"/>
                <w:color w:val="000000" w:themeColor="text1"/>
                <w:sz w:val="20"/>
                <w:szCs w:val="20"/>
                <w:lang w:val="en-US"/>
              </w:rPr>
              <m:t>1a</m:t>
            </m:r>
          </m:sub>
          <m:sup>
            <m:r>
              <m:rPr>
                <m:sty m:val="p"/>
              </m:rPr>
              <w:rPr>
                <w:rFonts w:ascii="Cambria Math" w:eastAsiaTheme="minorEastAsia" w:hAnsi="Cambria Math" w:cs="Times New Roman"/>
                <w:color w:val="000000" w:themeColor="text1"/>
                <w:sz w:val="20"/>
                <w:szCs w:val="20"/>
                <w:lang w:val="uz-Cyrl-UZ"/>
              </w:rPr>
              <m:t>Θ</m:t>
            </m:r>
          </m:sup>
        </m:sSubSup>
        <m:func>
          <m:funcPr>
            <m:ctrlPr>
              <w:rPr>
                <w:rFonts w:ascii="Cambria Math" w:eastAsiaTheme="minorEastAsia" w:hAnsi="Cambria Math" w:cs="Times New Roman"/>
                <w:color w:val="000000" w:themeColor="text1"/>
                <w:sz w:val="20"/>
                <w:szCs w:val="20"/>
              </w:rPr>
            </m:ctrlPr>
          </m:funcPr>
          <m:fName>
            <m:r>
              <m:rPr>
                <m:sty m:val="p"/>
              </m:rPr>
              <w:rPr>
                <w:rFonts w:ascii="Cambria Math" w:eastAsiaTheme="minorEastAsia" w:hAnsi="Cambria Math" w:cs="Times New Roman"/>
                <w:color w:val="000000" w:themeColor="text1"/>
                <w:sz w:val="20"/>
                <w:szCs w:val="20"/>
                <w:lang w:val="en-US"/>
              </w:rPr>
              <m:t>sin</m:t>
            </m:r>
          </m:fName>
          <m:e>
            <m:d>
              <m:dPr>
                <m:ctrlPr>
                  <w:rPr>
                    <w:rFonts w:ascii="Cambria Math" w:eastAsiaTheme="minorEastAsia" w:hAnsi="Cambria Math" w:cs="Times New Roman"/>
                    <w:color w:val="000000" w:themeColor="text1"/>
                    <w:sz w:val="20"/>
                    <w:szCs w:val="20"/>
                  </w:rPr>
                </m:ctrlPr>
              </m:dPr>
              <m:e>
                <m:r>
                  <m:rPr>
                    <m:sty m:val="p"/>
                  </m:rPr>
                  <w:rPr>
                    <w:rFonts w:ascii="Cambria Math" w:eastAsiaTheme="minorEastAsia" w:hAnsi="Cambria Math" w:cs="Times New Roman"/>
                    <w:color w:val="000000" w:themeColor="text1"/>
                    <w:sz w:val="20"/>
                    <w:szCs w:val="20"/>
                    <w:lang w:val="en-US"/>
                  </w:rPr>
                  <m:t>2τ+</m:t>
                </m:r>
                <m:sSubSup>
                  <m:sSubSupPr>
                    <m:ctrlPr>
                      <w:rPr>
                        <w:rFonts w:ascii="Cambria Math" w:eastAsiaTheme="minorEastAsia" w:hAnsi="Cambria Math" w:cs="Times New Roman"/>
                        <w:color w:val="000000" w:themeColor="text1"/>
                        <w:sz w:val="20"/>
                        <w:szCs w:val="20"/>
                      </w:rPr>
                    </m:ctrlPr>
                  </m:sSubSupPr>
                  <m:e>
                    <m:r>
                      <m:rPr>
                        <m:sty m:val="p"/>
                      </m:rPr>
                      <w:rPr>
                        <w:rFonts w:ascii="Cambria Math" w:eastAsiaTheme="minorEastAsia" w:hAnsi="Cambria Math" w:cs="Times New Roman"/>
                        <w:color w:val="000000" w:themeColor="text1"/>
                        <w:sz w:val="20"/>
                        <w:szCs w:val="20"/>
                      </w:rPr>
                      <m:t>τ</m:t>
                    </m:r>
                  </m:e>
                  <m:sub>
                    <m:r>
                      <m:rPr>
                        <m:sty m:val="p"/>
                      </m:rPr>
                      <w:rPr>
                        <w:rFonts w:ascii="Cambria Math" w:eastAsiaTheme="minorEastAsia" w:hAnsi="Cambria Math" w:cs="Times New Roman"/>
                        <w:color w:val="000000" w:themeColor="text1"/>
                        <w:sz w:val="20"/>
                        <w:szCs w:val="20"/>
                        <w:lang w:val="en-US"/>
                      </w:rPr>
                      <m:t>1</m:t>
                    </m:r>
                  </m:sub>
                  <m:sup>
                    <m:r>
                      <m:rPr>
                        <m:sty m:val="p"/>
                      </m:rPr>
                      <w:rPr>
                        <w:rFonts w:ascii="Cambria Math" w:eastAsiaTheme="minorEastAsia" w:hAnsi="Cambria Math" w:cs="Times New Roman"/>
                        <w:color w:val="000000" w:themeColor="text1"/>
                        <w:sz w:val="20"/>
                        <w:szCs w:val="20"/>
                        <w:lang w:val="uz-Cyrl-UZ"/>
                      </w:rPr>
                      <m:t>Θ</m:t>
                    </m:r>
                  </m:sup>
                </m:sSubSup>
              </m:e>
            </m:d>
          </m:e>
        </m:func>
        <m:r>
          <m:rPr>
            <m:sty m:val="p"/>
          </m:rPr>
          <w:rPr>
            <w:rFonts w:ascii="Cambria Math" w:eastAsiaTheme="minorEastAsia" w:hAnsi="Cambria Math" w:cs="Times New Roman"/>
            <w:color w:val="000000" w:themeColor="text1"/>
            <w:sz w:val="20"/>
            <w:szCs w:val="20"/>
            <w:lang w:val="uz-Cyrl-UZ"/>
          </w:rPr>
          <m:t>;</m:t>
        </m:r>
      </m:oMath>
      <w:r w:rsidR="009410C6" w:rsidRPr="00AA2773">
        <w:rPr>
          <w:rFonts w:ascii="Times New Roman" w:eastAsiaTheme="minorEastAsia" w:hAnsi="Times New Roman" w:cs="Times New Roman"/>
          <w:color w:val="000000" w:themeColor="text1"/>
          <w:sz w:val="20"/>
          <w:szCs w:val="20"/>
          <w:lang w:val="en-US"/>
        </w:rPr>
        <w:t xml:space="preserve">          </w:t>
      </w:r>
      <w:r w:rsidR="00B032DB" w:rsidRPr="00AA2773">
        <w:rPr>
          <w:rFonts w:ascii="Times New Roman" w:eastAsiaTheme="minorEastAsia" w:hAnsi="Times New Roman" w:cs="Times New Roman"/>
          <w:color w:val="000000" w:themeColor="text1"/>
          <w:sz w:val="20"/>
          <w:szCs w:val="20"/>
          <w:lang w:val="en-US"/>
        </w:rPr>
        <w:t xml:space="preserve">     </w:t>
      </w:r>
      <w:r w:rsidR="00AA2773">
        <w:rPr>
          <w:rFonts w:ascii="Times New Roman" w:eastAsiaTheme="minorEastAsia" w:hAnsi="Times New Roman" w:cs="Times New Roman"/>
          <w:color w:val="000000" w:themeColor="text1"/>
          <w:sz w:val="20"/>
          <w:szCs w:val="20"/>
          <w:lang w:val="uz-Cyrl-UZ"/>
        </w:rPr>
        <w:t xml:space="preserve">                              </w:t>
      </w:r>
      <w:r w:rsidR="00B032DB" w:rsidRPr="00AA2773">
        <w:rPr>
          <w:rFonts w:ascii="Times New Roman" w:eastAsiaTheme="minorEastAsia" w:hAnsi="Times New Roman" w:cs="Times New Roman"/>
          <w:color w:val="000000" w:themeColor="text1"/>
          <w:sz w:val="20"/>
          <w:szCs w:val="20"/>
          <w:lang w:val="en-US"/>
        </w:rPr>
        <w:t xml:space="preserve">    </w:t>
      </w:r>
      <w:r w:rsidR="00610914" w:rsidRPr="00AA2773">
        <w:rPr>
          <w:rFonts w:ascii="Times New Roman" w:eastAsiaTheme="minorEastAsia" w:hAnsi="Times New Roman" w:cs="Times New Roman"/>
          <w:color w:val="000000" w:themeColor="text1"/>
          <w:sz w:val="20"/>
          <w:szCs w:val="20"/>
          <w:lang w:val="en-US"/>
        </w:rPr>
        <w:t xml:space="preserve">            </w:t>
      </w:r>
      <w:r w:rsidR="00B032DB" w:rsidRPr="00AA2773">
        <w:rPr>
          <w:rFonts w:ascii="Times New Roman" w:eastAsiaTheme="minorEastAsia" w:hAnsi="Times New Roman" w:cs="Times New Roman"/>
          <w:color w:val="000000" w:themeColor="text1"/>
          <w:sz w:val="20"/>
          <w:szCs w:val="20"/>
          <w:lang w:val="en-US"/>
        </w:rPr>
        <w:t xml:space="preserve"> (15)</w:t>
      </w:r>
    </w:p>
    <w:p w14:paraId="3ACE073C" w14:textId="4587BF09" w:rsidR="009410C6" w:rsidRPr="00AA2773" w:rsidRDefault="00000000" w:rsidP="00FA171A">
      <w:pPr>
        <w:spacing w:after="0" w:line="240" w:lineRule="auto"/>
        <w:ind w:firstLine="284"/>
        <w:jc w:val="right"/>
        <w:rPr>
          <w:rFonts w:ascii="Times New Roman" w:eastAsiaTheme="minorEastAsia" w:hAnsi="Times New Roman" w:cs="Times New Roman"/>
          <w:color w:val="000000" w:themeColor="text1"/>
          <w:sz w:val="20"/>
          <w:szCs w:val="20"/>
          <w:lang w:val="en-US"/>
        </w:rPr>
      </w:pPr>
      <m:oMath>
        <m:d>
          <m:dPr>
            <m:begChr m:val="{"/>
            <m:endChr m:val=""/>
            <m:ctrlPr>
              <w:rPr>
                <w:rFonts w:ascii="Cambria Math" w:eastAsiaTheme="minorEastAsia" w:hAnsi="Cambria Math" w:cs="Times New Roman"/>
                <w:color w:val="000000" w:themeColor="text1"/>
                <w:sz w:val="20"/>
                <w:szCs w:val="20"/>
              </w:rPr>
            </m:ctrlPr>
          </m:dPr>
          <m:e>
            <m:eqArr>
              <m:eqArrPr>
                <m:ctrlPr>
                  <w:rPr>
                    <w:rFonts w:ascii="Cambria Math" w:eastAsiaTheme="minorEastAsia" w:hAnsi="Cambria Math" w:cs="Times New Roman"/>
                    <w:color w:val="000000" w:themeColor="text1"/>
                    <w:sz w:val="20"/>
                    <w:szCs w:val="20"/>
                  </w:rPr>
                </m:ctrlPr>
              </m:eqArrPr>
              <m:e>
                <m:r>
                  <m:rPr>
                    <m:sty m:val="p"/>
                  </m:rPr>
                  <w:rPr>
                    <w:rFonts w:ascii="Cambria Math" w:eastAsiaTheme="minorEastAsia" w:hAnsi="Cambria Math" w:cs="Times New Roman"/>
                    <w:color w:val="000000" w:themeColor="text1"/>
                    <w:sz w:val="20"/>
                    <w:szCs w:val="20"/>
                    <w:lang w:val="en-US"/>
                  </w:rPr>
                  <m:t xml:space="preserve"> </m:t>
                </m:r>
                <m:acc>
                  <m:accPr>
                    <m:chr m:val="̇"/>
                    <m:ctrlPr>
                      <w:rPr>
                        <w:rFonts w:ascii="Cambria Math" w:eastAsiaTheme="minorEastAsia" w:hAnsi="Cambria Math" w:cs="Times New Roman"/>
                        <w:color w:val="000000" w:themeColor="text1"/>
                        <w:sz w:val="20"/>
                        <w:szCs w:val="20"/>
                        <w:lang w:val="uz-Cyrl-UZ"/>
                      </w:rPr>
                    </m:ctrlPr>
                  </m:accPr>
                  <m:e>
                    <m:r>
                      <m:rPr>
                        <m:sty m:val="p"/>
                      </m:rPr>
                      <w:rPr>
                        <w:rFonts w:ascii="Cambria Math" w:eastAsiaTheme="minorEastAsia" w:hAnsi="Cambria Math" w:cs="Times New Roman"/>
                        <w:color w:val="000000" w:themeColor="text1"/>
                        <w:sz w:val="20"/>
                        <w:szCs w:val="20"/>
                        <w:lang w:val="uz-Cyrl-UZ"/>
                      </w:rPr>
                      <m:t>ψ</m:t>
                    </m:r>
                  </m:e>
                </m:acc>
                <m:r>
                  <m:rPr>
                    <m:sty m:val="p"/>
                  </m:rPr>
                  <w:rPr>
                    <w:rFonts w:ascii="Cambria Math" w:eastAsiaTheme="minorEastAsia" w:hAnsi="Cambria Math" w:cs="Times New Roman"/>
                    <w:color w:val="000000" w:themeColor="text1"/>
                    <w:sz w:val="20"/>
                    <w:szCs w:val="20"/>
                    <w:lang w:val="en-US"/>
                  </w:rPr>
                  <m:t>=</m:t>
                </m:r>
                <m:f>
                  <m:fPr>
                    <m:ctrlPr>
                      <w:rPr>
                        <w:rFonts w:ascii="Cambria Math" w:eastAsiaTheme="minorEastAsia" w:hAnsi="Cambria Math" w:cs="Times New Roman"/>
                        <w:color w:val="000000" w:themeColor="text1"/>
                        <w:sz w:val="20"/>
                        <w:szCs w:val="20"/>
                      </w:rPr>
                    </m:ctrlPr>
                  </m:fPr>
                  <m:num>
                    <m:r>
                      <m:rPr>
                        <m:sty m:val="p"/>
                      </m:rPr>
                      <w:rPr>
                        <w:rFonts w:ascii="Cambria Math" w:eastAsiaTheme="minorEastAsia" w:hAnsi="Cambria Math" w:cs="Times New Roman"/>
                        <w:color w:val="000000" w:themeColor="text1"/>
                        <w:sz w:val="20"/>
                        <w:szCs w:val="20"/>
                        <w:lang w:val="en-US"/>
                      </w:rPr>
                      <m:t>1</m:t>
                    </m:r>
                  </m:num>
                  <m:den>
                    <m:r>
                      <m:rPr>
                        <m:sty m:val="p"/>
                      </m:rPr>
                      <w:rPr>
                        <w:rFonts w:ascii="Cambria Math" w:eastAsiaTheme="minorEastAsia" w:hAnsi="Cambria Math" w:cs="Times New Roman"/>
                        <w:color w:val="000000" w:themeColor="text1"/>
                        <w:sz w:val="20"/>
                        <w:szCs w:val="20"/>
                        <w:lang w:val="en-US"/>
                      </w:rPr>
                      <m:t>4</m:t>
                    </m:r>
                  </m:den>
                </m:f>
                <m:sSup>
                  <m:sSupPr>
                    <m:ctrlPr>
                      <w:rPr>
                        <w:rFonts w:ascii="Cambria Math" w:eastAsiaTheme="minorEastAsia" w:hAnsi="Cambria Math" w:cs="Times New Roman"/>
                        <w:color w:val="000000" w:themeColor="text1"/>
                        <w:sz w:val="20"/>
                        <w:szCs w:val="20"/>
                        <w:lang w:val="en-US"/>
                      </w:rPr>
                    </m:ctrlPr>
                  </m:sSupPr>
                  <m:e>
                    <m:r>
                      <m:rPr>
                        <m:sty m:val="p"/>
                      </m:rPr>
                      <w:rPr>
                        <w:rFonts w:ascii="Cambria Math" w:eastAsiaTheme="minorEastAsia" w:hAnsi="Cambria Math" w:cs="Times New Roman"/>
                        <w:color w:val="000000" w:themeColor="text1"/>
                        <w:sz w:val="20"/>
                        <w:szCs w:val="20"/>
                        <w:lang w:val="en-US"/>
                      </w:rPr>
                      <m:t>α</m:t>
                    </m:r>
                  </m:e>
                  <m:sup>
                    <m:r>
                      <m:rPr>
                        <m:sty m:val="p"/>
                      </m:rPr>
                      <w:rPr>
                        <w:rFonts w:ascii="Cambria Math" w:eastAsiaTheme="minorEastAsia" w:hAnsi="Cambria Math" w:cs="Times New Roman"/>
                        <w:color w:val="000000" w:themeColor="text1"/>
                        <w:sz w:val="20"/>
                        <w:szCs w:val="20"/>
                        <w:lang w:val="en-US"/>
                      </w:rPr>
                      <m:t>2</m:t>
                    </m:r>
                  </m:sup>
                </m:sSup>
                <m:r>
                  <m:rPr>
                    <m:sty m:val="p"/>
                  </m:rPr>
                  <w:rPr>
                    <w:rFonts w:ascii="Cambria Math" w:eastAsiaTheme="minorEastAsia" w:hAnsi="Cambria Math" w:cs="Times New Roman"/>
                    <w:color w:val="000000" w:themeColor="text1"/>
                    <w:sz w:val="20"/>
                    <w:szCs w:val="20"/>
                    <w:lang w:val="en-US"/>
                  </w:rPr>
                  <m:t xml:space="preserve"> </m:t>
                </m:r>
                <m:sSubSup>
                  <m:sSubSupPr>
                    <m:ctrlPr>
                      <w:rPr>
                        <w:rFonts w:ascii="Cambria Math" w:eastAsiaTheme="minorEastAsia" w:hAnsi="Cambria Math" w:cs="Times New Roman"/>
                        <w:color w:val="000000" w:themeColor="text1"/>
                        <w:sz w:val="20"/>
                        <w:szCs w:val="20"/>
                      </w:rPr>
                    </m:ctrlPr>
                  </m:sSubSupPr>
                  <m:e>
                    <m:r>
                      <m:rPr>
                        <m:sty m:val="p"/>
                      </m:rPr>
                      <w:rPr>
                        <w:rFonts w:ascii="Cambria Math" w:eastAsiaTheme="minorEastAsia" w:hAnsi="Cambria Math" w:cs="Times New Roman"/>
                        <w:color w:val="000000" w:themeColor="text1"/>
                        <w:sz w:val="20"/>
                        <w:szCs w:val="20"/>
                      </w:rPr>
                      <m:t>ξ</m:t>
                    </m:r>
                  </m:e>
                  <m:sub>
                    <m:r>
                      <m:rPr>
                        <m:sty m:val="p"/>
                      </m:rPr>
                      <w:rPr>
                        <w:rFonts w:ascii="Cambria Math" w:eastAsiaTheme="minorEastAsia" w:hAnsi="Cambria Math" w:cs="Times New Roman"/>
                        <w:color w:val="000000" w:themeColor="text1"/>
                        <w:sz w:val="20"/>
                        <w:szCs w:val="20"/>
                        <w:lang w:val="en-US"/>
                      </w:rPr>
                      <m:t>1a</m:t>
                    </m:r>
                  </m:sub>
                  <m:sup>
                    <m:r>
                      <m:rPr>
                        <m:sty m:val="p"/>
                      </m:rPr>
                      <w:rPr>
                        <w:rFonts w:ascii="Cambria Math" w:eastAsiaTheme="minorEastAsia" w:hAnsi="Cambria Math" w:cs="Times New Roman"/>
                        <w:color w:val="000000" w:themeColor="text1"/>
                        <w:sz w:val="20"/>
                        <w:szCs w:val="20"/>
                        <w:lang w:val="uz-Cyrl-UZ"/>
                      </w:rPr>
                      <m:t>Θ</m:t>
                    </m:r>
                  </m:sup>
                </m:sSubSup>
                <m:func>
                  <m:funcPr>
                    <m:ctrlPr>
                      <w:rPr>
                        <w:rFonts w:ascii="Cambria Math" w:eastAsiaTheme="minorEastAsia" w:hAnsi="Cambria Math" w:cs="Times New Roman"/>
                        <w:color w:val="000000" w:themeColor="text1"/>
                        <w:sz w:val="20"/>
                        <w:szCs w:val="20"/>
                      </w:rPr>
                    </m:ctrlPr>
                  </m:funcPr>
                  <m:fName>
                    <m:r>
                      <m:rPr>
                        <m:sty m:val="p"/>
                      </m:rPr>
                      <w:rPr>
                        <w:rFonts w:ascii="Cambria Math" w:eastAsiaTheme="minorEastAsia" w:hAnsi="Cambria Math" w:cs="Times New Roman"/>
                        <w:color w:val="000000" w:themeColor="text1"/>
                        <w:sz w:val="20"/>
                        <w:szCs w:val="20"/>
                        <w:lang w:val="en-US"/>
                      </w:rPr>
                      <m:t>cos</m:t>
                    </m:r>
                  </m:fName>
                  <m:e>
                    <m:d>
                      <m:dPr>
                        <m:ctrlPr>
                          <w:rPr>
                            <w:rFonts w:ascii="Cambria Math" w:eastAsiaTheme="minorEastAsia" w:hAnsi="Cambria Math" w:cs="Times New Roman"/>
                            <w:color w:val="000000" w:themeColor="text1"/>
                            <w:sz w:val="20"/>
                            <w:szCs w:val="20"/>
                          </w:rPr>
                        </m:ctrlPr>
                      </m:dPr>
                      <m:e>
                        <m:r>
                          <m:rPr>
                            <m:sty m:val="p"/>
                          </m:rPr>
                          <w:rPr>
                            <w:rFonts w:ascii="Cambria Math" w:eastAsiaTheme="minorEastAsia" w:hAnsi="Cambria Math" w:cs="Times New Roman"/>
                            <w:color w:val="000000" w:themeColor="text1"/>
                            <w:sz w:val="20"/>
                            <w:szCs w:val="20"/>
                            <w:lang w:val="en-US"/>
                          </w:rPr>
                          <m:t>2τ-</m:t>
                        </m:r>
                        <m:sSubSup>
                          <m:sSubSupPr>
                            <m:ctrlPr>
                              <w:rPr>
                                <w:rFonts w:ascii="Cambria Math" w:eastAsiaTheme="minorEastAsia" w:hAnsi="Cambria Math" w:cs="Times New Roman"/>
                                <w:color w:val="000000" w:themeColor="text1"/>
                                <w:sz w:val="20"/>
                                <w:szCs w:val="20"/>
                              </w:rPr>
                            </m:ctrlPr>
                          </m:sSubSupPr>
                          <m:e>
                            <m:r>
                              <m:rPr>
                                <m:sty m:val="p"/>
                              </m:rPr>
                              <w:rPr>
                                <w:rFonts w:ascii="Cambria Math" w:eastAsiaTheme="minorEastAsia" w:hAnsi="Cambria Math" w:cs="Times New Roman"/>
                                <w:color w:val="000000" w:themeColor="text1"/>
                                <w:sz w:val="20"/>
                                <w:szCs w:val="20"/>
                              </w:rPr>
                              <m:t>τ</m:t>
                            </m:r>
                          </m:e>
                          <m:sub>
                            <m:r>
                              <m:rPr>
                                <m:sty m:val="p"/>
                              </m:rPr>
                              <w:rPr>
                                <w:rFonts w:ascii="Cambria Math" w:eastAsiaTheme="minorEastAsia" w:hAnsi="Cambria Math" w:cs="Times New Roman"/>
                                <w:color w:val="000000" w:themeColor="text1"/>
                                <w:sz w:val="20"/>
                                <w:szCs w:val="20"/>
                                <w:lang w:val="en-US"/>
                              </w:rPr>
                              <m:t>1</m:t>
                            </m:r>
                          </m:sub>
                          <m:sup>
                            <m:r>
                              <m:rPr>
                                <m:sty m:val="p"/>
                              </m:rPr>
                              <w:rPr>
                                <w:rFonts w:ascii="Cambria Math" w:eastAsiaTheme="minorEastAsia" w:hAnsi="Cambria Math" w:cs="Times New Roman"/>
                                <w:color w:val="000000" w:themeColor="text1"/>
                                <w:sz w:val="20"/>
                                <w:szCs w:val="20"/>
                                <w:lang w:val="uz-Cyrl-UZ"/>
                              </w:rPr>
                              <m:t>Θ</m:t>
                            </m:r>
                          </m:sup>
                        </m:sSubSup>
                      </m:e>
                    </m:d>
                    <m:r>
                      <m:rPr>
                        <m:sty m:val="p"/>
                      </m:rPr>
                      <w:rPr>
                        <w:rFonts w:ascii="Cambria Math" w:eastAsiaTheme="minorEastAsia" w:hAnsi="Cambria Math" w:cs="Times New Roman"/>
                        <w:color w:val="000000" w:themeColor="text1"/>
                        <w:sz w:val="20"/>
                        <w:szCs w:val="20"/>
                        <w:lang w:val="en-US"/>
                      </w:rPr>
                      <m:t>;</m:t>
                    </m:r>
                  </m:e>
                </m:func>
              </m:e>
              <m:e>
                <m:r>
                  <m:rPr>
                    <m:sty m:val="b"/>
                  </m:rPr>
                  <w:rPr>
                    <w:rFonts w:ascii="Cambria Math" w:eastAsiaTheme="minorEastAsia" w:hAnsi="Cambria Math" w:cs="Times New Roman"/>
                    <w:color w:val="000000" w:themeColor="text1"/>
                    <w:sz w:val="20"/>
                    <w:szCs w:val="20"/>
                    <w:lang w:val="en-US"/>
                  </w:rPr>
                  <m:t>=</m:t>
                </m:r>
                <m:f>
                  <m:fPr>
                    <m:ctrlPr>
                      <w:rPr>
                        <w:rFonts w:ascii="Cambria Math" w:eastAsiaTheme="minorEastAsia" w:hAnsi="Cambria Math" w:cs="Times New Roman"/>
                        <w:b/>
                        <w:bCs/>
                        <w:color w:val="000000" w:themeColor="text1"/>
                        <w:sz w:val="20"/>
                        <w:szCs w:val="20"/>
                      </w:rPr>
                    </m:ctrlPr>
                  </m:fPr>
                  <m:num>
                    <m:r>
                      <m:rPr>
                        <m:sty m:val="b"/>
                      </m:rPr>
                      <w:rPr>
                        <w:rFonts w:ascii="Cambria Math" w:eastAsiaTheme="minorEastAsia" w:hAnsi="Cambria Math" w:cs="Times New Roman"/>
                        <w:color w:val="000000" w:themeColor="text1"/>
                        <w:sz w:val="20"/>
                        <w:szCs w:val="20"/>
                      </w:rPr>
                      <m:t>1</m:t>
                    </m:r>
                  </m:num>
                  <m:den>
                    <m:r>
                      <m:rPr>
                        <m:sty m:val="b"/>
                      </m:rPr>
                      <w:rPr>
                        <w:rFonts w:ascii="Cambria Math" w:eastAsiaTheme="minorEastAsia" w:hAnsi="Cambria Math" w:cs="Times New Roman"/>
                        <w:color w:val="000000" w:themeColor="text1"/>
                        <w:sz w:val="20"/>
                        <w:szCs w:val="20"/>
                      </w:rPr>
                      <m:t>8</m:t>
                    </m:r>
                  </m:den>
                </m:f>
                <m:sSup>
                  <m:sSupPr>
                    <m:ctrlPr>
                      <w:rPr>
                        <w:rFonts w:ascii="Cambria Math" w:eastAsiaTheme="minorEastAsia" w:hAnsi="Cambria Math" w:cs="Times New Roman"/>
                        <w:b/>
                        <w:bCs/>
                        <w:color w:val="000000" w:themeColor="text1"/>
                        <w:sz w:val="20"/>
                        <w:szCs w:val="20"/>
                        <w:lang w:val="en-US"/>
                      </w:rPr>
                    </m:ctrlPr>
                  </m:sSupPr>
                  <m:e>
                    <m:r>
                      <m:rPr>
                        <m:sty m:val="b"/>
                      </m:rPr>
                      <w:rPr>
                        <w:rFonts w:ascii="Cambria Math" w:eastAsiaTheme="minorEastAsia" w:hAnsi="Cambria Math" w:cs="Times New Roman"/>
                        <w:color w:val="000000" w:themeColor="text1"/>
                        <w:sz w:val="20"/>
                        <w:szCs w:val="20"/>
                        <w:lang w:val="en-US"/>
                      </w:rPr>
                      <m:t>α</m:t>
                    </m:r>
                  </m:e>
                  <m:sup>
                    <m:r>
                      <m:rPr>
                        <m:sty m:val="b"/>
                      </m:rPr>
                      <w:rPr>
                        <w:rFonts w:ascii="Cambria Math" w:eastAsiaTheme="minorEastAsia" w:hAnsi="Cambria Math" w:cs="Times New Roman"/>
                        <w:color w:val="000000" w:themeColor="text1"/>
                        <w:sz w:val="20"/>
                        <w:szCs w:val="20"/>
                      </w:rPr>
                      <m:t>2</m:t>
                    </m:r>
                  </m:sup>
                </m:sSup>
                <m:r>
                  <m:rPr>
                    <m:sty m:val="b"/>
                  </m:rPr>
                  <w:rPr>
                    <w:rFonts w:ascii="Cambria Math" w:eastAsiaTheme="minorEastAsia" w:hAnsi="Cambria Math" w:cs="Times New Roman"/>
                    <w:color w:val="000000" w:themeColor="text1"/>
                    <w:sz w:val="20"/>
                    <w:szCs w:val="20"/>
                    <w:lang w:val="en-US"/>
                  </w:rPr>
                  <m:t xml:space="preserve"> </m:t>
                </m:r>
                <m:sSubSup>
                  <m:sSubSupPr>
                    <m:ctrlPr>
                      <w:rPr>
                        <w:rFonts w:ascii="Cambria Math" w:eastAsiaTheme="minorEastAsia" w:hAnsi="Cambria Math" w:cs="Times New Roman"/>
                        <w:b/>
                        <w:bCs/>
                        <w:color w:val="000000" w:themeColor="text1"/>
                        <w:sz w:val="20"/>
                        <w:szCs w:val="20"/>
                      </w:rPr>
                    </m:ctrlPr>
                  </m:sSubSupPr>
                  <m:e>
                    <m:r>
                      <m:rPr>
                        <m:sty m:val="b"/>
                      </m:rPr>
                      <w:rPr>
                        <w:rFonts w:ascii="Cambria Math" w:eastAsiaTheme="minorEastAsia" w:hAnsi="Cambria Math" w:cs="Times New Roman"/>
                        <w:color w:val="000000" w:themeColor="text1"/>
                        <w:sz w:val="20"/>
                        <w:szCs w:val="20"/>
                      </w:rPr>
                      <m:t>ξ</m:t>
                    </m:r>
                  </m:e>
                  <m:sub>
                    <m:r>
                      <m:rPr>
                        <m:sty m:val="b"/>
                      </m:rPr>
                      <w:rPr>
                        <w:rFonts w:ascii="Cambria Math" w:eastAsiaTheme="minorEastAsia" w:hAnsi="Cambria Math" w:cs="Times New Roman"/>
                        <w:color w:val="000000" w:themeColor="text1"/>
                        <w:sz w:val="20"/>
                        <w:szCs w:val="20"/>
                      </w:rPr>
                      <m:t>1</m:t>
                    </m:r>
                    <m:r>
                      <m:rPr>
                        <m:sty m:val="b"/>
                      </m:rPr>
                      <w:rPr>
                        <w:rFonts w:ascii="Cambria Math" w:eastAsiaTheme="minorEastAsia" w:hAnsi="Cambria Math" w:cs="Times New Roman"/>
                        <w:color w:val="000000" w:themeColor="text1"/>
                        <w:sz w:val="20"/>
                        <w:szCs w:val="20"/>
                        <w:lang w:val="en-US"/>
                      </w:rPr>
                      <m:t>a</m:t>
                    </m:r>
                  </m:sub>
                  <m:sup>
                    <m:r>
                      <m:rPr>
                        <m:sty m:val="b"/>
                      </m:rPr>
                      <w:rPr>
                        <w:rFonts w:ascii="Cambria Math" w:eastAsiaTheme="minorEastAsia" w:hAnsi="Cambria Math" w:cs="Times New Roman"/>
                        <w:color w:val="000000" w:themeColor="text1"/>
                        <w:sz w:val="20"/>
                        <w:szCs w:val="20"/>
                        <w:lang w:val="uz-Cyrl-UZ"/>
                      </w:rPr>
                      <m:t>Θ</m:t>
                    </m:r>
                  </m:sup>
                </m:sSubSup>
                <m:func>
                  <m:funcPr>
                    <m:ctrlPr>
                      <w:rPr>
                        <w:rFonts w:ascii="Cambria Math" w:eastAsiaTheme="minorEastAsia" w:hAnsi="Cambria Math" w:cs="Times New Roman"/>
                        <w:b/>
                        <w:bCs/>
                        <w:color w:val="000000" w:themeColor="text1"/>
                        <w:sz w:val="20"/>
                        <w:szCs w:val="20"/>
                      </w:rPr>
                    </m:ctrlPr>
                  </m:funcPr>
                  <m:fName>
                    <m:r>
                      <m:rPr>
                        <m:sty m:val="b"/>
                      </m:rPr>
                      <w:rPr>
                        <w:rFonts w:ascii="Cambria Math" w:eastAsiaTheme="minorEastAsia" w:hAnsi="Cambria Math" w:cs="Times New Roman"/>
                        <w:color w:val="000000" w:themeColor="text1"/>
                        <w:sz w:val="20"/>
                        <w:szCs w:val="20"/>
                        <w:lang w:val="en-US"/>
                      </w:rPr>
                      <m:t>sin</m:t>
                    </m:r>
                  </m:fName>
                  <m:e>
                    <m:d>
                      <m:dPr>
                        <m:ctrlPr>
                          <w:rPr>
                            <w:rFonts w:ascii="Cambria Math" w:eastAsiaTheme="minorEastAsia" w:hAnsi="Cambria Math" w:cs="Times New Roman"/>
                            <w:b/>
                            <w:bCs/>
                            <w:color w:val="000000" w:themeColor="text1"/>
                            <w:sz w:val="20"/>
                            <w:szCs w:val="20"/>
                          </w:rPr>
                        </m:ctrlPr>
                      </m:dPr>
                      <m:e>
                        <m:r>
                          <m:rPr>
                            <m:sty m:val="b"/>
                          </m:rPr>
                          <w:rPr>
                            <w:rFonts w:ascii="Cambria Math" w:eastAsiaTheme="minorEastAsia" w:hAnsi="Cambria Math" w:cs="Times New Roman"/>
                            <w:color w:val="000000" w:themeColor="text1"/>
                            <w:sz w:val="20"/>
                            <w:szCs w:val="20"/>
                          </w:rPr>
                          <m:t>2</m:t>
                        </m:r>
                        <m:r>
                          <m:rPr>
                            <m:sty m:val="b"/>
                          </m:rPr>
                          <w:rPr>
                            <w:rFonts w:ascii="Cambria Math" w:eastAsiaTheme="minorEastAsia" w:hAnsi="Cambria Math" w:cs="Times New Roman"/>
                            <w:color w:val="000000" w:themeColor="text1"/>
                            <w:sz w:val="20"/>
                            <w:szCs w:val="20"/>
                            <w:lang w:val="en-US"/>
                          </w:rPr>
                          <m:t>τ-</m:t>
                        </m:r>
                        <m:sSubSup>
                          <m:sSubSupPr>
                            <m:ctrlPr>
                              <w:rPr>
                                <w:rFonts w:ascii="Cambria Math" w:eastAsiaTheme="minorEastAsia" w:hAnsi="Cambria Math" w:cs="Times New Roman"/>
                                <w:b/>
                                <w:bCs/>
                                <w:color w:val="000000" w:themeColor="text1"/>
                                <w:sz w:val="20"/>
                                <w:szCs w:val="20"/>
                              </w:rPr>
                            </m:ctrlPr>
                          </m:sSubSupPr>
                          <m:e>
                            <m:r>
                              <m:rPr>
                                <m:sty m:val="b"/>
                              </m:rPr>
                              <w:rPr>
                                <w:rFonts w:ascii="Cambria Math" w:eastAsiaTheme="minorEastAsia" w:hAnsi="Cambria Math" w:cs="Times New Roman"/>
                                <w:color w:val="000000" w:themeColor="text1"/>
                                <w:sz w:val="20"/>
                                <w:szCs w:val="20"/>
                              </w:rPr>
                              <m:t>τ</m:t>
                            </m:r>
                          </m:e>
                          <m:sub>
                            <m:r>
                              <m:rPr>
                                <m:sty m:val="b"/>
                              </m:rPr>
                              <w:rPr>
                                <w:rFonts w:ascii="Cambria Math" w:eastAsiaTheme="minorEastAsia" w:hAnsi="Cambria Math" w:cs="Times New Roman"/>
                                <w:color w:val="000000" w:themeColor="text1"/>
                                <w:sz w:val="20"/>
                                <w:szCs w:val="20"/>
                              </w:rPr>
                              <m:t>1</m:t>
                            </m:r>
                          </m:sub>
                          <m:sup>
                            <m:r>
                              <m:rPr>
                                <m:sty m:val="b"/>
                              </m:rPr>
                              <w:rPr>
                                <w:rFonts w:ascii="Cambria Math" w:eastAsiaTheme="minorEastAsia" w:hAnsi="Cambria Math" w:cs="Times New Roman"/>
                                <w:color w:val="000000" w:themeColor="text1"/>
                                <w:sz w:val="20"/>
                                <w:szCs w:val="20"/>
                                <w:lang w:val="uz-Cyrl-UZ"/>
                              </w:rPr>
                              <m:t>Θ</m:t>
                            </m:r>
                          </m:sup>
                        </m:sSubSup>
                      </m:e>
                    </m:d>
                  </m:e>
                </m:func>
                <m:r>
                  <m:rPr>
                    <m:sty m:val="b"/>
                  </m:rPr>
                  <w:rPr>
                    <w:rFonts w:ascii="Cambria Math" w:eastAsiaTheme="minorEastAsia" w:hAnsi="Cambria Math" w:cs="Times New Roman"/>
                    <w:color w:val="000000" w:themeColor="text1"/>
                    <w:sz w:val="20"/>
                    <w:szCs w:val="20"/>
                    <w:lang w:val="en-US"/>
                  </w:rPr>
                  <m:t>;</m:t>
                </m:r>
              </m:e>
            </m:eqArr>
          </m:e>
        </m:d>
      </m:oMath>
      <w:r w:rsidR="006916A2" w:rsidRPr="00AA2773">
        <w:rPr>
          <w:rFonts w:ascii="Times New Roman" w:eastAsiaTheme="minorEastAsia" w:hAnsi="Times New Roman" w:cs="Times New Roman"/>
          <w:color w:val="000000" w:themeColor="text1"/>
          <w:sz w:val="20"/>
          <w:szCs w:val="20"/>
          <w:lang w:val="en-US"/>
        </w:rPr>
        <w:t xml:space="preserve">                 </w:t>
      </w:r>
      <w:r w:rsidR="00610914" w:rsidRPr="00AA2773">
        <w:rPr>
          <w:rFonts w:ascii="Times New Roman" w:eastAsiaTheme="minorEastAsia" w:hAnsi="Times New Roman" w:cs="Times New Roman"/>
          <w:color w:val="000000" w:themeColor="text1"/>
          <w:sz w:val="20"/>
          <w:szCs w:val="20"/>
          <w:lang w:val="en-US"/>
        </w:rPr>
        <w:t xml:space="preserve">      </w:t>
      </w:r>
      <w:r w:rsidR="00AA2773">
        <w:rPr>
          <w:rFonts w:ascii="Times New Roman" w:eastAsiaTheme="minorEastAsia" w:hAnsi="Times New Roman" w:cs="Times New Roman"/>
          <w:color w:val="000000" w:themeColor="text1"/>
          <w:sz w:val="20"/>
          <w:szCs w:val="20"/>
          <w:lang w:val="uz-Cyrl-UZ"/>
        </w:rPr>
        <w:t xml:space="preserve">                           </w:t>
      </w:r>
      <w:r w:rsidR="00610914" w:rsidRPr="00AA2773">
        <w:rPr>
          <w:rFonts w:ascii="Times New Roman" w:eastAsiaTheme="minorEastAsia" w:hAnsi="Times New Roman" w:cs="Times New Roman"/>
          <w:color w:val="000000" w:themeColor="text1"/>
          <w:sz w:val="20"/>
          <w:szCs w:val="20"/>
          <w:lang w:val="en-US"/>
        </w:rPr>
        <w:t xml:space="preserve">          </w:t>
      </w:r>
      <w:r w:rsidR="006916A2" w:rsidRPr="00AA2773">
        <w:rPr>
          <w:rFonts w:ascii="Times New Roman" w:eastAsiaTheme="minorEastAsia" w:hAnsi="Times New Roman" w:cs="Times New Roman"/>
          <w:color w:val="000000" w:themeColor="text1"/>
          <w:sz w:val="20"/>
          <w:szCs w:val="20"/>
          <w:lang w:val="en-US"/>
        </w:rPr>
        <w:t xml:space="preserve"> (16)</w:t>
      </w:r>
    </w:p>
    <w:p w14:paraId="3183FF1A" w14:textId="77777777" w:rsidR="00B6492C" w:rsidRPr="00AA2773" w:rsidRDefault="00B6492C" w:rsidP="00FA171A">
      <w:pPr>
        <w:spacing w:after="0" w:line="240" w:lineRule="auto"/>
        <w:ind w:firstLine="284"/>
        <w:jc w:val="both"/>
        <w:rPr>
          <w:rFonts w:ascii="Times New Roman" w:hAnsi="Times New Roman" w:cs="Times New Roman"/>
          <w:color w:val="000000" w:themeColor="text1"/>
          <w:sz w:val="20"/>
          <w:szCs w:val="20"/>
          <w:shd w:val="clear" w:color="auto" w:fill="FFFFFF"/>
          <w:lang w:val="en-US"/>
        </w:rPr>
      </w:pPr>
      <w:r w:rsidRPr="00AA2773">
        <w:rPr>
          <w:rFonts w:ascii="Times New Roman" w:hAnsi="Times New Roman" w:cs="Times New Roman"/>
          <w:color w:val="000000" w:themeColor="text1"/>
          <w:sz w:val="20"/>
          <w:szCs w:val="20"/>
          <w:shd w:val="clear" w:color="auto" w:fill="FFFFFF"/>
          <w:lang w:val="en-US"/>
        </w:rPr>
        <w:t xml:space="preserve">To find the second approximation for </w:t>
      </w:r>
      <w:r w:rsidRPr="00AA2773">
        <w:rPr>
          <w:rFonts w:ascii="Times New Roman" w:hAnsi="Times New Roman" w:cs="Times New Roman"/>
          <w:color w:val="000000" w:themeColor="text1"/>
          <w:sz w:val="20"/>
          <w:szCs w:val="20"/>
          <w:shd w:val="clear" w:color="auto" w:fill="FFFFFF"/>
        </w:rPr>
        <w:t>ξ</w:t>
      </w:r>
      <w:r w:rsidRPr="00AA2773">
        <w:rPr>
          <w:rFonts w:ascii="Times New Roman" w:hAnsi="Times New Roman" w:cs="Times New Roman"/>
          <w:color w:val="000000" w:themeColor="text1"/>
          <w:sz w:val="20"/>
          <w:szCs w:val="20"/>
          <w:shd w:val="clear" w:color="auto" w:fill="FFFFFF"/>
          <w:lang w:val="en-US"/>
        </w:rPr>
        <w:t xml:space="preserve">, we substitute the relations into the first equation of (9), discarding quantities above the first order of smallness with respect to </w:t>
      </w:r>
      <w:r w:rsidRPr="00AA2773">
        <w:rPr>
          <w:rFonts w:ascii="Times New Roman" w:hAnsi="Times New Roman" w:cs="Times New Roman"/>
          <w:color w:val="000000" w:themeColor="text1"/>
          <w:sz w:val="20"/>
          <w:szCs w:val="20"/>
          <w:shd w:val="clear" w:color="auto" w:fill="FFFFFF"/>
        </w:rPr>
        <w:t>α</w:t>
      </w:r>
      <w:r w:rsidRPr="00AA2773">
        <w:rPr>
          <w:rFonts w:ascii="Times New Roman" w:hAnsi="Times New Roman" w:cs="Times New Roman"/>
          <w:color w:val="000000" w:themeColor="text1"/>
          <w:sz w:val="20"/>
          <w:szCs w:val="20"/>
          <w:shd w:val="clear" w:color="auto" w:fill="FFFFFF"/>
          <w:lang w:val="en-US"/>
        </w:rPr>
        <w:t>².</w:t>
      </w:r>
    </w:p>
    <w:p w14:paraId="243E497C" w14:textId="6D327C19" w:rsidR="009146D8" w:rsidRPr="00AA2773" w:rsidRDefault="00000000" w:rsidP="00FA171A">
      <w:pPr>
        <w:spacing w:after="0" w:line="240" w:lineRule="auto"/>
        <w:ind w:firstLine="284"/>
        <w:jc w:val="right"/>
        <w:rPr>
          <w:rFonts w:ascii="Times New Roman" w:eastAsiaTheme="minorEastAsia" w:hAnsi="Times New Roman" w:cs="Times New Roman"/>
          <w:color w:val="000000" w:themeColor="text1"/>
          <w:sz w:val="20"/>
          <w:szCs w:val="20"/>
          <w:lang w:val="uz-Cyrl-UZ"/>
        </w:rPr>
      </w:pPr>
      <m:oMath>
        <m:acc>
          <m:accPr>
            <m:chr m:val="̈"/>
            <m:ctrlPr>
              <w:rPr>
                <w:rFonts w:ascii="Cambria Math" w:eastAsiaTheme="minorEastAsia" w:hAnsi="Cambria Math" w:cs="Times New Roman"/>
                <w:color w:val="000000" w:themeColor="text1"/>
                <w:sz w:val="20"/>
                <w:szCs w:val="20"/>
              </w:rPr>
            </m:ctrlPr>
          </m:accPr>
          <m:e>
            <m:r>
              <m:rPr>
                <m:sty m:val="p"/>
              </m:rPr>
              <w:rPr>
                <w:rFonts w:ascii="Cambria Math" w:eastAsiaTheme="minorEastAsia" w:hAnsi="Cambria Math" w:cs="Times New Roman"/>
                <w:color w:val="000000" w:themeColor="text1"/>
                <w:sz w:val="20"/>
                <w:szCs w:val="20"/>
                <w:lang w:val="uz-Cyrl-UZ"/>
              </w:rPr>
              <m:t>ξ</m:t>
            </m:r>
          </m:e>
        </m:acc>
        <m:r>
          <m:rPr>
            <m:sty m:val="p"/>
          </m:rPr>
          <w:rPr>
            <w:rFonts w:ascii="Cambria Math" w:eastAsiaTheme="minorEastAsia" w:hAnsi="Cambria Math" w:cs="Times New Roman"/>
            <w:color w:val="000000" w:themeColor="text1"/>
            <w:sz w:val="20"/>
            <w:szCs w:val="20"/>
            <w:lang w:val="uz-Cyrl-UZ"/>
          </w:rPr>
          <m:t>+2βγ</m:t>
        </m:r>
        <m:acc>
          <m:accPr>
            <m:chr m:val="̇"/>
            <m:ctrlPr>
              <w:rPr>
                <w:rFonts w:ascii="Cambria Math" w:eastAsiaTheme="minorEastAsia" w:hAnsi="Cambria Math" w:cs="Times New Roman"/>
                <w:color w:val="000000" w:themeColor="text1"/>
                <w:sz w:val="20"/>
                <w:szCs w:val="20"/>
              </w:rPr>
            </m:ctrlPr>
          </m:accPr>
          <m:e>
            <m:r>
              <m:rPr>
                <m:sty m:val="p"/>
              </m:rPr>
              <w:rPr>
                <w:rFonts w:ascii="Cambria Math" w:eastAsiaTheme="minorEastAsia" w:hAnsi="Cambria Math" w:cs="Times New Roman"/>
                <w:color w:val="000000" w:themeColor="text1"/>
                <w:sz w:val="20"/>
                <w:szCs w:val="20"/>
                <w:lang w:val="uz-Cyrl-UZ"/>
              </w:rPr>
              <m:t>ξ</m:t>
            </m:r>
          </m:e>
        </m:acc>
        <m:r>
          <m:rPr>
            <m:sty m:val="p"/>
          </m:rPr>
          <w:rPr>
            <w:rFonts w:ascii="Cambria Math" w:eastAsiaTheme="minorEastAsia" w:hAnsi="Cambria Math" w:cs="Times New Roman"/>
            <w:color w:val="000000" w:themeColor="text1"/>
            <w:sz w:val="20"/>
            <w:szCs w:val="20"/>
            <w:lang w:val="uz-Cyrl-UZ"/>
          </w:rPr>
          <m:t>+</m:t>
        </m:r>
        <m:sSup>
          <m:sSupPr>
            <m:ctrlPr>
              <w:rPr>
                <w:rFonts w:ascii="Cambria Math" w:eastAsiaTheme="minorEastAsia" w:hAnsi="Cambria Math" w:cs="Times New Roman"/>
                <w:color w:val="000000" w:themeColor="text1"/>
                <w:sz w:val="20"/>
                <w:szCs w:val="20"/>
              </w:rPr>
            </m:ctrlPr>
          </m:sSupPr>
          <m:e>
            <m:r>
              <m:rPr>
                <m:sty m:val="p"/>
              </m:rPr>
              <w:rPr>
                <w:rFonts w:ascii="Cambria Math" w:eastAsiaTheme="minorEastAsia" w:hAnsi="Cambria Math" w:cs="Times New Roman"/>
                <w:color w:val="000000" w:themeColor="text1"/>
                <w:sz w:val="20"/>
                <w:szCs w:val="20"/>
                <w:lang w:val="uz-Cyrl-UZ"/>
              </w:rPr>
              <m:t>γ</m:t>
            </m:r>
          </m:e>
          <m:sup>
            <m:r>
              <m:rPr>
                <m:sty m:val="p"/>
              </m:rPr>
              <w:rPr>
                <w:rFonts w:ascii="Cambria Math" w:eastAsiaTheme="minorEastAsia" w:hAnsi="Cambria Math" w:cs="Times New Roman"/>
                <w:color w:val="000000" w:themeColor="text1"/>
                <w:sz w:val="20"/>
                <w:szCs w:val="20"/>
                <w:lang w:val="uz-Cyrl-UZ"/>
              </w:rPr>
              <m:t>2</m:t>
            </m:r>
          </m:sup>
        </m:sSup>
        <m:r>
          <m:rPr>
            <m:sty m:val="p"/>
          </m:rPr>
          <w:rPr>
            <w:rFonts w:ascii="Cambria Math" w:eastAsiaTheme="minorEastAsia" w:hAnsi="Cambria Math" w:cs="Times New Roman"/>
            <w:color w:val="000000" w:themeColor="text1"/>
            <w:sz w:val="20"/>
            <w:szCs w:val="20"/>
            <w:lang w:val="uz-Cyrl-UZ"/>
          </w:rPr>
          <m:t>ξ=(1-</m:t>
        </m:r>
        <m:f>
          <m:fPr>
            <m:ctrlPr>
              <w:rPr>
                <w:rFonts w:ascii="Cambria Math" w:eastAsiaTheme="minorEastAsia" w:hAnsi="Cambria Math" w:cs="Times New Roman"/>
                <w:color w:val="000000" w:themeColor="text1"/>
                <w:sz w:val="20"/>
                <w:szCs w:val="20"/>
              </w:rPr>
            </m:ctrlPr>
          </m:fPr>
          <m:num>
            <m:sSup>
              <m:sSupPr>
                <m:ctrlPr>
                  <w:rPr>
                    <w:rFonts w:ascii="Cambria Math" w:eastAsiaTheme="minorEastAsia" w:hAnsi="Cambria Math" w:cs="Times New Roman"/>
                    <w:color w:val="000000" w:themeColor="text1"/>
                    <w:sz w:val="20"/>
                    <w:szCs w:val="20"/>
                    <w:lang w:val="en-US"/>
                  </w:rPr>
                </m:ctrlPr>
              </m:sSupPr>
              <m:e>
                <m:r>
                  <m:rPr>
                    <m:sty m:val="p"/>
                  </m:rPr>
                  <w:rPr>
                    <w:rFonts w:ascii="Cambria Math" w:eastAsiaTheme="minorEastAsia" w:hAnsi="Cambria Math" w:cs="Times New Roman"/>
                    <w:color w:val="000000" w:themeColor="text1"/>
                    <w:sz w:val="20"/>
                    <w:szCs w:val="20"/>
                    <w:lang w:val="uz-Cyrl-UZ"/>
                  </w:rPr>
                  <m:t>α</m:t>
                </m:r>
              </m:e>
              <m:sup>
                <m:r>
                  <m:rPr>
                    <m:sty m:val="p"/>
                  </m:rPr>
                  <w:rPr>
                    <w:rFonts w:ascii="Cambria Math" w:eastAsiaTheme="minorEastAsia" w:hAnsi="Cambria Math" w:cs="Times New Roman"/>
                    <w:color w:val="000000" w:themeColor="text1"/>
                    <w:sz w:val="20"/>
                    <w:szCs w:val="20"/>
                    <w:lang w:val="uz-Cyrl-UZ"/>
                  </w:rPr>
                  <m:t>2</m:t>
                </m:r>
              </m:sup>
            </m:sSup>
            <m:r>
              <m:rPr>
                <m:sty m:val="p"/>
              </m:rPr>
              <w:rPr>
                <w:rFonts w:ascii="Cambria Math" w:eastAsiaTheme="minorEastAsia" w:hAnsi="Cambria Math" w:cs="Times New Roman"/>
                <w:color w:val="000000" w:themeColor="text1"/>
                <w:sz w:val="20"/>
                <w:szCs w:val="20"/>
                <w:lang w:val="uz-Cyrl-UZ"/>
              </w:rPr>
              <m:t xml:space="preserve"> </m:t>
            </m:r>
            <m:sSubSup>
              <m:sSubSupPr>
                <m:ctrlPr>
                  <w:rPr>
                    <w:rFonts w:ascii="Cambria Math" w:eastAsiaTheme="minorEastAsia" w:hAnsi="Cambria Math" w:cs="Times New Roman"/>
                    <w:color w:val="000000" w:themeColor="text1"/>
                    <w:sz w:val="20"/>
                    <w:szCs w:val="20"/>
                  </w:rPr>
                </m:ctrlPr>
              </m:sSubSupPr>
              <m:e>
                <m:r>
                  <m:rPr>
                    <m:sty m:val="p"/>
                  </m:rPr>
                  <w:rPr>
                    <w:rFonts w:ascii="Cambria Math" w:eastAsiaTheme="minorEastAsia" w:hAnsi="Cambria Math" w:cs="Times New Roman"/>
                    <w:color w:val="000000" w:themeColor="text1"/>
                    <w:sz w:val="20"/>
                    <w:szCs w:val="20"/>
                    <w:lang w:val="uz-Cyrl-UZ"/>
                  </w:rPr>
                  <m:t>ξ</m:t>
                </m:r>
              </m:e>
              <m:sub>
                <m:r>
                  <m:rPr>
                    <m:sty m:val="p"/>
                  </m:rPr>
                  <w:rPr>
                    <w:rFonts w:ascii="Cambria Math" w:eastAsiaTheme="minorEastAsia" w:hAnsi="Cambria Math" w:cs="Times New Roman"/>
                    <w:color w:val="000000" w:themeColor="text1"/>
                    <w:sz w:val="20"/>
                    <w:szCs w:val="20"/>
                    <w:lang w:val="uz-Cyrl-UZ"/>
                  </w:rPr>
                  <m:t>1a</m:t>
                </m:r>
              </m:sub>
              <m:sup>
                <m:r>
                  <m:rPr>
                    <m:sty m:val="p"/>
                  </m:rPr>
                  <w:rPr>
                    <w:rFonts w:ascii="Cambria Math" w:eastAsiaTheme="minorEastAsia" w:hAnsi="Cambria Math" w:cs="Times New Roman"/>
                    <w:color w:val="000000" w:themeColor="text1"/>
                    <w:sz w:val="20"/>
                    <w:szCs w:val="20"/>
                    <w:lang w:val="uz-Cyrl-UZ"/>
                  </w:rPr>
                  <m:t>Θ</m:t>
                </m:r>
              </m:sup>
            </m:sSubSup>
          </m:num>
          <m:den>
            <m:r>
              <m:rPr>
                <m:sty m:val="p"/>
              </m:rPr>
              <w:rPr>
                <w:rFonts w:ascii="Cambria Math" w:eastAsiaTheme="minorEastAsia" w:hAnsi="Cambria Math" w:cs="Times New Roman"/>
                <w:color w:val="000000" w:themeColor="text1"/>
                <w:sz w:val="20"/>
                <w:szCs w:val="20"/>
                <w:lang w:val="uz-Cyrl-UZ"/>
              </w:rPr>
              <m:t>16</m:t>
            </m:r>
          </m:den>
        </m:f>
        <m:r>
          <m:rPr>
            <m:sty m:val="p"/>
          </m:rPr>
          <w:rPr>
            <w:rFonts w:ascii="Cambria Math" w:eastAsiaTheme="minorEastAsia" w:hAnsi="Cambria Math" w:cs="Times New Roman"/>
            <w:color w:val="000000" w:themeColor="text1"/>
            <w:sz w:val="20"/>
            <w:szCs w:val="20"/>
            <w:lang w:val="uz-Cyrl-UZ"/>
          </w:rPr>
          <m:t xml:space="preserve"> </m:t>
        </m:r>
        <m:sSubSup>
          <m:sSubSupPr>
            <m:ctrlPr>
              <w:rPr>
                <w:rFonts w:ascii="Cambria Math" w:eastAsiaTheme="minorEastAsia" w:hAnsi="Cambria Math" w:cs="Times New Roman"/>
                <w:color w:val="000000" w:themeColor="text1"/>
                <w:sz w:val="20"/>
                <w:szCs w:val="20"/>
              </w:rPr>
            </m:ctrlPr>
          </m:sSubSupPr>
          <m:e>
            <m:r>
              <m:rPr>
                <m:sty m:val="p"/>
              </m:rPr>
              <w:rPr>
                <w:rFonts w:ascii="Cambria Math" w:eastAsiaTheme="minorEastAsia" w:hAnsi="Cambria Math" w:cs="Times New Roman"/>
                <w:color w:val="000000" w:themeColor="text1"/>
                <w:sz w:val="20"/>
                <w:szCs w:val="20"/>
                <w:lang w:val="uz-Cyrl-UZ"/>
              </w:rPr>
              <m:t>τ</m:t>
            </m:r>
          </m:e>
          <m:sub>
            <m:r>
              <m:rPr>
                <m:sty m:val="p"/>
              </m:rPr>
              <w:rPr>
                <w:rFonts w:ascii="Cambria Math" w:eastAsiaTheme="minorEastAsia" w:hAnsi="Cambria Math" w:cs="Times New Roman"/>
                <w:color w:val="000000" w:themeColor="text1"/>
                <w:sz w:val="20"/>
                <w:szCs w:val="20"/>
                <w:lang w:val="uz-Cyrl-UZ"/>
              </w:rPr>
              <m:t>1</m:t>
            </m:r>
          </m:sub>
          <m:sup>
            <m:r>
              <m:rPr>
                <m:sty m:val="p"/>
              </m:rPr>
              <w:rPr>
                <w:rFonts w:ascii="Cambria Math" w:eastAsiaTheme="minorEastAsia" w:hAnsi="Cambria Math" w:cs="Times New Roman"/>
                <w:color w:val="000000" w:themeColor="text1"/>
                <w:sz w:val="20"/>
                <w:szCs w:val="20"/>
                <w:lang w:val="uz-Cyrl-UZ"/>
              </w:rPr>
              <m:t>Θ</m:t>
            </m:r>
          </m:sup>
        </m:sSubSup>
        <m:r>
          <m:rPr>
            <m:sty m:val="p"/>
          </m:rPr>
          <w:rPr>
            <w:rFonts w:ascii="Cambria Math" w:eastAsiaTheme="minorEastAsia" w:hAnsi="Cambria Math" w:cs="Times New Roman"/>
            <w:color w:val="000000" w:themeColor="text1"/>
            <w:sz w:val="20"/>
            <w:szCs w:val="20"/>
            <w:lang w:val="uz-Cyrl-UZ"/>
          </w:rPr>
          <m:t>)</m:t>
        </m:r>
        <m:func>
          <m:funcPr>
            <m:ctrlPr>
              <w:rPr>
                <w:rFonts w:ascii="Cambria Math" w:eastAsiaTheme="minorEastAsia" w:hAnsi="Cambria Math" w:cs="Times New Roman"/>
                <w:color w:val="000000" w:themeColor="text1"/>
                <w:sz w:val="20"/>
                <w:szCs w:val="20"/>
              </w:rPr>
            </m:ctrlPr>
          </m:funcPr>
          <m:fName>
            <m:r>
              <m:rPr>
                <m:sty m:val="p"/>
              </m:rPr>
              <w:rPr>
                <w:rFonts w:ascii="Cambria Math" w:eastAsiaTheme="minorEastAsia" w:hAnsi="Cambria Math" w:cs="Times New Roman"/>
                <w:color w:val="000000" w:themeColor="text1"/>
                <w:sz w:val="20"/>
                <w:szCs w:val="20"/>
                <w:lang w:val="uz-Cyrl-UZ"/>
              </w:rPr>
              <m:t>cos</m:t>
            </m:r>
          </m:fName>
          <m:e>
            <m:d>
              <m:dPr>
                <m:ctrlPr>
                  <w:rPr>
                    <w:rFonts w:ascii="Cambria Math" w:eastAsiaTheme="minorEastAsia" w:hAnsi="Cambria Math" w:cs="Times New Roman"/>
                    <w:color w:val="000000" w:themeColor="text1"/>
                    <w:sz w:val="20"/>
                    <w:szCs w:val="20"/>
                  </w:rPr>
                </m:ctrlPr>
              </m:dPr>
              <m:e>
                <m:r>
                  <m:rPr>
                    <m:sty m:val="p"/>
                  </m:rPr>
                  <w:rPr>
                    <w:rFonts w:ascii="Cambria Math" w:eastAsiaTheme="minorEastAsia" w:hAnsi="Cambria Math" w:cs="Times New Roman"/>
                    <w:color w:val="000000" w:themeColor="text1"/>
                    <w:sz w:val="20"/>
                    <w:szCs w:val="20"/>
                    <w:lang w:val="uz-Cyrl-UZ"/>
                  </w:rPr>
                  <m:t>τ-χ</m:t>
                </m:r>
              </m:e>
            </m:d>
            <m:r>
              <m:rPr>
                <m:sty m:val="p"/>
              </m:rPr>
              <w:rPr>
                <w:rFonts w:ascii="Cambria Math" w:eastAsiaTheme="minorEastAsia" w:hAnsi="Cambria Math" w:cs="Times New Roman"/>
                <w:color w:val="000000" w:themeColor="text1"/>
                <w:sz w:val="20"/>
                <w:szCs w:val="20"/>
                <w:lang w:val="uz-Cyrl-UZ"/>
              </w:rPr>
              <m:t>+</m:t>
            </m:r>
            <m:f>
              <m:fPr>
                <m:ctrlPr>
                  <w:rPr>
                    <w:rFonts w:ascii="Cambria Math" w:eastAsiaTheme="minorEastAsia" w:hAnsi="Cambria Math" w:cs="Times New Roman"/>
                    <w:color w:val="000000" w:themeColor="text1"/>
                    <w:sz w:val="20"/>
                    <w:szCs w:val="20"/>
                  </w:rPr>
                </m:ctrlPr>
              </m:fPr>
              <m:num>
                <m:r>
                  <m:rPr>
                    <m:sty m:val="p"/>
                  </m:rPr>
                  <w:rPr>
                    <w:rFonts w:ascii="Cambria Math" w:eastAsiaTheme="minorEastAsia" w:hAnsi="Cambria Math" w:cs="Times New Roman"/>
                    <w:color w:val="000000" w:themeColor="text1"/>
                    <w:sz w:val="20"/>
                    <w:szCs w:val="20"/>
                    <w:lang w:val="uz-Cyrl-UZ"/>
                  </w:rPr>
                  <m:t>9</m:t>
                </m:r>
              </m:num>
              <m:den>
                <m:r>
                  <m:rPr>
                    <m:sty m:val="p"/>
                  </m:rPr>
                  <w:rPr>
                    <w:rFonts w:ascii="Cambria Math" w:eastAsiaTheme="minorEastAsia" w:hAnsi="Cambria Math" w:cs="Times New Roman"/>
                    <w:color w:val="000000" w:themeColor="text1"/>
                    <w:sz w:val="20"/>
                    <w:szCs w:val="20"/>
                    <w:lang w:val="uz-Cyrl-UZ"/>
                  </w:rPr>
                  <m:t>16</m:t>
                </m:r>
              </m:den>
            </m:f>
            <m:sSup>
              <m:sSupPr>
                <m:ctrlPr>
                  <w:rPr>
                    <w:rFonts w:ascii="Cambria Math" w:eastAsiaTheme="minorEastAsia" w:hAnsi="Cambria Math" w:cs="Times New Roman"/>
                    <w:color w:val="000000" w:themeColor="text1"/>
                    <w:sz w:val="20"/>
                    <w:szCs w:val="20"/>
                    <w:lang w:val="en-US"/>
                  </w:rPr>
                </m:ctrlPr>
              </m:sSupPr>
              <m:e>
                <m:r>
                  <m:rPr>
                    <m:sty m:val="p"/>
                  </m:rPr>
                  <w:rPr>
                    <w:rFonts w:ascii="Cambria Math" w:eastAsiaTheme="minorEastAsia" w:hAnsi="Cambria Math" w:cs="Times New Roman"/>
                    <w:color w:val="000000" w:themeColor="text1"/>
                    <w:sz w:val="20"/>
                    <w:szCs w:val="20"/>
                    <w:lang w:val="uz-Cyrl-UZ"/>
                  </w:rPr>
                  <m:t>α</m:t>
                </m:r>
              </m:e>
              <m:sup>
                <m:r>
                  <m:rPr>
                    <m:sty m:val="p"/>
                  </m:rPr>
                  <w:rPr>
                    <w:rFonts w:ascii="Cambria Math" w:eastAsiaTheme="minorEastAsia" w:hAnsi="Cambria Math" w:cs="Times New Roman"/>
                    <w:color w:val="000000" w:themeColor="text1"/>
                    <w:sz w:val="20"/>
                    <w:szCs w:val="20"/>
                    <w:lang w:val="uz-Cyrl-UZ"/>
                  </w:rPr>
                  <m:t>2</m:t>
                </m:r>
              </m:sup>
            </m:sSup>
            <m:r>
              <m:rPr>
                <m:sty m:val="p"/>
              </m:rPr>
              <w:rPr>
                <w:rFonts w:ascii="Cambria Math" w:eastAsiaTheme="minorEastAsia" w:hAnsi="Cambria Math" w:cs="Times New Roman"/>
                <w:color w:val="000000" w:themeColor="text1"/>
                <w:sz w:val="20"/>
                <w:szCs w:val="20"/>
                <w:lang w:val="uz-Cyrl-UZ"/>
              </w:rPr>
              <m:t xml:space="preserve"> </m:t>
            </m:r>
            <m:sSubSup>
              <m:sSubSupPr>
                <m:ctrlPr>
                  <w:rPr>
                    <w:rFonts w:ascii="Cambria Math" w:eastAsiaTheme="minorEastAsia" w:hAnsi="Cambria Math" w:cs="Times New Roman"/>
                    <w:color w:val="000000" w:themeColor="text1"/>
                    <w:sz w:val="20"/>
                    <w:szCs w:val="20"/>
                  </w:rPr>
                </m:ctrlPr>
              </m:sSubSupPr>
              <m:e>
                <m:r>
                  <m:rPr>
                    <m:sty m:val="p"/>
                  </m:rPr>
                  <w:rPr>
                    <w:rFonts w:ascii="Cambria Math" w:eastAsiaTheme="minorEastAsia" w:hAnsi="Cambria Math" w:cs="Times New Roman"/>
                    <w:color w:val="000000" w:themeColor="text1"/>
                    <w:sz w:val="20"/>
                    <w:szCs w:val="20"/>
                    <w:lang w:val="uz-Cyrl-UZ"/>
                  </w:rPr>
                  <m:t>ξ</m:t>
                </m:r>
              </m:e>
              <m:sub>
                <m:r>
                  <m:rPr>
                    <m:sty m:val="p"/>
                  </m:rPr>
                  <w:rPr>
                    <w:rFonts w:ascii="Cambria Math" w:eastAsiaTheme="minorEastAsia" w:hAnsi="Cambria Math" w:cs="Times New Roman"/>
                    <w:color w:val="000000" w:themeColor="text1"/>
                    <w:sz w:val="20"/>
                    <w:szCs w:val="20"/>
                    <w:lang w:val="uz-Cyrl-UZ"/>
                  </w:rPr>
                  <m:t>1a</m:t>
                </m:r>
              </m:sub>
              <m:sup>
                <m:r>
                  <m:rPr>
                    <m:sty m:val="p"/>
                  </m:rPr>
                  <w:rPr>
                    <w:rFonts w:ascii="Cambria Math" w:eastAsiaTheme="minorEastAsia" w:hAnsi="Cambria Math" w:cs="Times New Roman"/>
                    <w:color w:val="000000" w:themeColor="text1"/>
                    <w:sz w:val="20"/>
                    <w:szCs w:val="20"/>
                    <w:lang w:val="uz-Cyrl-UZ"/>
                  </w:rPr>
                  <m:t>Θ</m:t>
                </m:r>
              </m:sup>
            </m:sSubSup>
            <m:func>
              <m:funcPr>
                <m:ctrlPr>
                  <w:rPr>
                    <w:rFonts w:ascii="Cambria Math" w:eastAsiaTheme="minorEastAsia" w:hAnsi="Cambria Math" w:cs="Times New Roman"/>
                    <w:color w:val="000000" w:themeColor="text1"/>
                    <w:sz w:val="20"/>
                    <w:szCs w:val="20"/>
                  </w:rPr>
                </m:ctrlPr>
              </m:funcPr>
              <m:fName>
                <m:r>
                  <m:rPr>
                    <m:sty m:val="p"/>
                  </m:rPr>
                  <w:rPr>
                    <w:rFonts w:ascii="Cambria Math" w:eastAsiaTheme="minorEastAsia" w:hAnsi="Cambria Math" w:cs="Times New Roman"/>
                    <w:color w:val="000000" w:themeColor="text1"/>
                    <w:sz w:val="20"/>
                    <w:szCs w:val="20"/>
                    <w:lang w:val="uz-Cyrl-UZ"/>
                  </w:rPr>
                  <m:t>cos</m:t>
                </m:r>
              </m:fName>
              <m:e>
                <m:d>
                  <m:dPr>
                    <m:ctrlPr>
                      <w:rPr>
                        <w:rFonts w:ascii="Cambria Math" w:eastAsiaTheme="minorEastAsia" w:hAnsi="Cambria Math" w:cs="Times New Roman"/>
                        <w:color w:val="000000" w:themeColor="text1"/>
                        <w:sz w:val="20"/>
                        <w:szCs w:val="20"/>
                      </w:rPr>
                    </m:ctrlPr>
                  </m:dPr>
                  <m:e>
                    <m:r>
                      <m:rPr>
                        <m:sty m:val="p"/>
                      </m:rPr>
                      <w:rPr>
                        <w:rFonts w:ascii="Cambria Math" w:eastAsiaTheme="minorEastAsia" w:hAnsi="Cambria Math" w:cs="Times New Roman"/>
                        <w:color w:val="000000" w:themeColor="text1"/>
                        <w:sz w:val="20"/>
                        <w:szCs w:val="20"/>
                        <w:lang w:val="uz-Cyrl-UZ"/>
                      </w:rPr>
                      <m:t>3τ-</m:t>
                    </m:r>
                    <m:sSubSup>
                      <m:sSubSupPr>
                        <m:ctrlPr>
                          <w:rPr>
                            <w:rFonts w:ascii="Cambria Math" w:eastAsiaTheme="minorEastAsia" w:hAnsi="Cambria Math" w:cs="Times New Roman"/>
                            <w:color w:val="000000" w:themeColor="text1"/>
                            <w:sz w:val="20"/>
                            <w:szCs w:val="20"/>
                          </w:rPr>
                        </m:ctrlPr>
                      </m:sSubSupPr>
                      <m:e>
                        <m:r>
                          <m:rPr>
                            <m:sty m:val="p"/>
                          </m:rPr>
                          <w:rPr>
                            <w:rFonts w:ascii="Cambria Math" w:eastAsiaTheme="minorEastAsia" w:hAnsi="Cambria Math" w:cs="Times New Roman"/>
                            <w:color w:val="000000" w:themeColor="text1"/>
                            <w:sz w:val="20"/>
                            <w:szCs w:val="20"/>
                            <w:lang w:val="uz-Cyrl-UZ"/>
                          </w:rPr>
                          <m:t>τ</m:t>
                        </m:r>
                      </m:e>
                      <m:sub>
                        <m:r>
                          <m:rPr>
                            <m:sty m:val="p"/>
                          </m:rPr>
                          <w:rPr>
                            <w:rFonts w:ascii="Cambria Math" w:eastAsiaTheme="minorEastAsia" w:hAnsi="Cambria Math" w:cs="Times New Roman"/>
                            <w:color w:val="000000" w:themeColor="text1"/>
                            <w:sz w:val="20"/>
                            <w:szCs w:val="20"/>
                            <w:lang w:val="uz-Cyrl-UZ"/>
                          </w:rPr>
                          <m:t>1</m:t>
                        </m:r>
                      </m:sub>
                      <m:sup>
                        <m:r>
                          <m:rPr>
                            <m:sty m:val="p"/>
                          </m:rPr>
                          <w:rPr>
                            <w:rFonts w:ascii="Cambria Math" w:eastAsiaTheme="minorEastAsia" w:hAnsi="Cambria Math" w:cs="Times New Roman"/>
                            <w:color w:val="000000" w:themeColor="text1"/>
                            <w:sz w:val="20"/>
                            <w:szCs w:val="20"/>
                            <w:lang w:val="uz-Cyrl-UZ"/>
                          </w:rPr>
                          <m:t>Θ</m:t>
                        </m:r>
                      </m:sup>
                    </m:sSubSup>
                  </m:e>
                </m:d>
              </m:e>
            </m:func>
          </m:e>
        </m:func>
        <m:r>
          <m:rPr>
            <m:sty m:val="p"/>
          </m:rPr>
          <w:rPr>
            <w:rFonts w:ascii="Cambria Math" w:eastAsiaTheme="minorEastAsia" w:hAnsi="Cambria Math" w:cs="Times New Roman"/>
            <w:color w:val="000000" w:themeColor="text1"/>
            <w:sz w:val="20"/>
            <w:szCs w:val="20"/>
            <w:lang w:val="uz-Cyrl-UZ"/>
          </w:rPr>
          <m:t>,</m:t>
        </m:r>
      </m:oMath>
      <w:r w:rsidR="009146D8" w:rsidRPr="00AA2773">
        <w:rPr>
          <w:rFonts w:ascii="Times New Roman" w:eastAsiaTheme="minorEastAsia" w:hAnsi="Times New Roman" w:cs="Times New Roman"/>
          <w:color w:val="000000" w:themeColor="text1"/>
          <w:sz w:val="20"/>
          <w:szCs w:val="20"/>
          <w:lang w:val="uz-Cyrl-UZ"/>
        </w:rPr>
        <w:t xml:space="preserve"> </w:t>
      </w:r>
      <w:r w:rsidR="006916A2" w:rsidRPr="00AA2773">
        <w:rPr>
          <w:rFonts w:ascii="Times New Roman" w:eastAsiaTheme="minorEastAsia" w:hAnsi="Times New Roman" w:cs="Times New Roman"/>
          <w:color w:val="000000" w:themeColor="text1"/>
          <w:sz w:val="20"/>
          <w:szCs w:val="20"/>
          <w:lang w:val="uz-Cyrl-UZ"/>
        </w:rPr>
        <w:t xml:space="preserve">    </w:t>
      </w:r>
      <w:r w:rsidR="00AA2773">
        <w:rPr>
          <w:rFonts w:ascii="Times New Roman" w:eastAsiaTheme="minorEastAsia" w:hAnsi="Times New Roman" w:cs="Times New Roman"/>
          <w:color w:val="000000" w:themeColor="text1"/>
          <w:sz w:val="20"/>
          <w:szCs w:val="20"/>
          <w:lang w:val="uz-Cyrl-UZ"/>
        </w:rPr>
        <w:t xml:space="preserve">               </w:t>
      </w:r>
      <w:r w:rsidR="00610914" w:rsidRPr="00AA2773">
        <w:rPr>
          <w:rFonts w:ascii="Times New Roman" w:eastAsiaTheme="minorEastAsia" w:hAnsi="Times New Roman" w:cs="Times New Roman"/>
          <w:color w:val="000000" w:themeColor="text1"/>
          <w:sz w:val="20"/>
          <w:szCs w:val="20"/>
          <w:lang w:val="uz-Cyrl-UZ"/>
        </w:rPr>
        <w:t xml:space="preserve">     </w:t>
      </w:r>
      <w:r w:rsidR="006916A2" w:rsidRPr="00AA2773">
        <w:rPr>
          <w:rFonts w:ascii="Times New Roman" w:eastAsiaTheme="minorEastAsia" w:hAnsi="Times New Roman" w:cs="Times New Roman"/>
          <w:color w:val="000000" w:themeColor="text1"/>
          <w:sz w:val="20"/>
          <w:szCs w:val="20"/>
          <w:lang w:val="uz-Cyrl-UZ"/>
        </w:rPr>
        <w:t xml:space="preserve">   </w:t>
      </w:r>
      <w:r w:rsidR="00B032DB" w:rsidRPr="00AA2773">
        <w:rPr>
          <w:rFonts w:ascii="Times New Roman" w:eastAsiaTheme="minorEastAsia" w:hAnsi="Times New Roman" w:cs="Times New Roman"/>
          <w:color w:val="000000" w:themeColor="text1"/>
          <w:sz w:val="20"/>
          <w:szCs w:val="20"/>
          <w:lang w:val="uz-Cyrl-UZ"/>
        </w:rPr>
        <w:t>(17)</w:t>
      </w:r>
    </w:p>
    <w:p w14:paraId="558B493D" w14:textId="3F394E02" w:rsidR="009146D8" w:rsidRPr="005C5F5A" w:rsidRDefault="00832413" w:rsidP="00FA171A">
      <w:pPr>
        <w:spacing w:after="0" w:line="240" w:lineRule="auto"/>
        <w:ind w:firstLine="284"/>
        <w:jc w:val="right"/>
        <w:rPr>
          <w:rFonts w:ascii="Times New Roman" w:eastAsiaTheme="minorEastAsia" w:hAnsi="Times New Roman" w:cs="Times New Roman"/>
          <w:color w:val="000000" w:themeColor="text1"/>
          <w:sz w:val="20"/>
          <w:szCs w:val="20"/>
          <w:lang w:val="en-US"/>
        </w:rPr>
      </w:pPr>
      <w:r>
        <w:rPr>
          <w:rFonts w:ascii="Times New Roman" w:eastAsiaTheme="minorEastAsia" w:hAnsi="Times New Roman" w:cs="Times New Roman"/>
          <w:color w:val="000000" w:themeColor="text1"/>
          <w:sz w:val="20"/>
          <w:szCs w:val="20"/>
          <w:lang w:val="en-AU"/>
        </w:rPr>
        <w:t xml:space="preserve">Here </w:t>
      </w:r>
      <w:r w:rsidR="009146D8" w:rsidRPr="00AA2773">
        <w:rPr>
          <w:rFonts w:ascii="Times New Roman" w:eastAsiaTheme="minorEastAsia" w:hAnsi="Times New Roman" w:cs="Times New Roman"/>
          <w:color w:val="000000" w:themeColor="text1"/>
          <w:sz w:val="20"/>
          <w:szCs w:val="20"/>
          <w:lang w:val="uz-Cyrl-UZ"/>
        </w:rPr>
        <w:t xml:space="preserve"> </w:t>
      </w:r>
      <m:oMath>
        <m:r>
          <m:rPr>
            <m:sty m:val="p"/>
          </m:rPr>
          <w:rPr>
            <w:rFonts w:ascii="Cambria Math" w:eastAsiaTheme="minorEastAsia" w:hAnsi="Cambria Math" w:cs="Times New Roman"/>
            <w:color w:val="000000" w:themeColor="text1"/>
            <w:sz w:val="20"/>
            <w:szCs w:val="20"/>
            <w:lang w:val="uz-Cyrl-UZ"/>
          </w:rPr>
          <m:t>χ</m:t>
        </m:r>
        <m:r>
          <m:rPr>
            <m:sty m:val="p"/>
          </m:rPr>
          <w:rPr>
            <w:rFonts w:ascii="Cambria Math" w:eastAsiaTheme="minorEastAsia" w:hAnsi="Cambria Math" w:cs="Times New Roman"/>
            <w:color w:val="000000" w:themeColor="text1"/>
            <w:sz w:val="20"/>
            <w:szCs w:val="20"/>
            <w:lang w:val="en-US"/>
          </w:rPr>
          <m:t>=arctg(</m:t>
        </m:r>
        <m:f>
          <m:fPr>
            <m:ctrlPr>
              <w:rPr>
                <w:rFonts w:ascii="Cambria Math" w:eastAsiaTheme="minorEastAsia" w:hAnsi="Cambria Math" w:cs="Times New Roman"/>
                <w:color w:val="000000" w:themeColor="text1"/>
                <w:sz w:val="20"/>
                <w:szCs w:val="20"/>
              </w:rPr>
            </m:ctrlPr>
          </m:fPr>
          <m:num>
            <m:sSup>
              <m:sSupPr>
                <m:ctrlPr>
                  <w:rPr>
                    <w:rFonts w:ascii="Cambria Math" w:eastAsiaTheme="minorEastAsia" w:hAnsi="Cambria Math" w:cs="Times New Roman"/>
                    <w:color w:val="000000" w:themeColor="text1"/>
                    <w:sz w:val="20"/>
                    <w:szCs w:val="20"/>
                    <w:lang w:val="en-US"/>
                  </w:rPr>
                </m:ctrlPr>
              </m:sSupPr>
              <m:e>
                <m:r>
                  <m:rPr>
                    <m:sty m:val="p"/>
                  </m:rPr>
                  <w:rPr>
                    <w:rFonts w:ascii="Cambria Math" w:eastAsiaTheme="minorEastAsia" w:hAnsi="Cambria Math" w:cs="Times New Roman"/>
                    <w:color w:val="000000" w:themeColor="text1"/>
                    <w:sz w:val="20"/>
                    <w:szCs w:val="20"/>
                    <w:lang w:val="uz-Cyrl-UZ"/>
                  </w:rPr>
                  <m:t>α</m:t>
                </m:r>
              </m:e>
              <m:sup>
                <m:r>
                  <m:rPr>
                    <m:sty m:val="p"/>
                  </m:rPr>
                  <w:rPr>
                    <w:rFonts w:ascii="Cambria Math" w:eastAsiaTheme="minorEastAsia" w:hAnsi="Cambria Math" w:cs="Times New Roman"/>
                    <w:color w:val="000000" w:themeColor="text1"/>
                    <w:sz w:val="20"/>
                    <w:szCs w:val="20"/>
                    <w:lang w:val="uz-Cyrl-UZ"/>
                  </w:rPr>
                  <m:t>2</m:t>
                </m:r>
              </m:sup>
            </m:sSup>
            <m:r>
              <m:rPr>
                <m:sty m:val="p"/>
              </m:rPr>
              <w:rPr>
                <w:rFonts w:ascii="Cambria Math" w:eastAsiaTheme="minorEastAsia" w:hAnsi="Cambria Math" w:cs="Times New Roman"/>
                <w:color w:val="000000" w:themeColor="text1"/>
                <w:sz w:val="20"/>
                <w:szCs w:val="20"/>
                <w:lang w:val="uz-Cyrl-UZ"/>
              </w:rPr>
              <m:t xml:space="preserve"> </m:t>
            </m:r>
            <m:sSubSup>
              <m:sSubSupPr>
                <m:ctrlPr>
                  <w:rPr>
                    <w:rFonts w:ascii="Cambria Math" w:eastAsiaTheme="minorEastAsia" w:hAnsi="Cambria Math" w:cs="Times New Roman"/>
                    <w:color w:val="000000" w:themeColor="text1"/>
                    <w:sz w:val="20"/>
                    <w:szCs w:val="20"/>
                  </w:rPr>
                </m:ctrlPr>
              </m:sSubSupPr>
              <m:e>
                <m:r>
                  <m:rPr>
                    <m:sty m:val="p"/>
                  </m:rPr>
                  <w:rPr>
                    <w:rFonts w:ascii="Cambria Math" w:eastAsiaTheme="minorEastAsia" w:hAnsi="Cambria Math" w:cs="Times New Roman"/>
                    <w:color w:val="000000" w:themeColor="text1"/>
                    <w:sz w:val="20"/>
                    <w:szCs w:val="20"/>
                    <w:lang w:val="uz-Cyrl-UZ"/>
                  </w:rPr>
                  <m:t>ξ</m:t>
                </m:r>
              </m:e>
              <m:sub>
                <m:r>
                  <m:rPr>
                    <m:sty m:val="p"/>
                  </m:rPr>
                  <w:rPr>
                    <w:rFonts w:ascii="Cambria Math" w:eastAsiaTheme="minorEastAsia" w:hAnsi="Cambria Math" w:cs="Times New Roman"/>
                    <w:color w:val="000000" w:themeColor="text1"/>
                    <w:sz w:val="20"/>
                    <w:szCs w:val="20"/>
                    <w:lang w:val="uz-Cyrl-UZ"/>
                  </w:rPr>
                  <m:t>1a</m:t>
                </m:r>
              </m:sub>
              <m:sup>
                <m:r>
                  <m:rPr>
                    <m:sty m:val="p"/>
                  </m:rPr>
                  <w:rPr>
                    <w:rFonts w:ascii="Cambria Math" w:eastAsiaTheme="minorEastAsia" w:hAnsi="Cambria Math" w:cs="Times New Roman"/>
                    <w:color w:val="000000" w:themeColor="text1"/>
                    <w:sz w:val="20"/>
                    <w:szCs w:val="20"/>
                    <w:lang w:val="uz-Cyrl-UZ"/>
                  </w:rPr>
                  <m:t>Θ</m:t>
                </m:r>
              </m:sup>
            </m:sSubSup>
          </m:num>
          <m:den>
            <m:r>
              <m:rPr>
                <m:sty m:val="p"/>
              </m:rPr>
              <w:rPr>
                <w:rFonts w:ascii="Cambria Math" w:eastAsiaTheme="minorEastAsia" w:hAnsi="Cambria Math" w:cs="Times New Roman"/>
                <w:color w:val="000000" w:themeColor="text1"/>
                <w:sz w:val="20"/>
                <w:szCs w:val="20"/>
                <w:lang w:val="uz-Cyrl-UZ"/>
              </w:rPr>
              <m:t>16</m:t>
            </m:r>
          </m:den>
        </m:f>
        <m:r>
          <m:rPr>
            <m:sty m:val="p"/>
          </m:rPr>
          <w:rPr>
            <w:rFonts w:ascii="Cambria Math" w:eastAsiaTheme="minorEastAsia" w:hAnsi="Cambria Math" w:cs="Times New Roman"/>
            <w:color w:val="000000" w:themeColor="text1"/>
            <w:sz w:val="20"/>
            <w:szCs w:val="20"/>
            <w:lang w:val="uz-Cyrl-UZ"/>
          </w:rPr>
          <m:t xml:space="preserve"> sin</m:t>
        </m:r>
        <m:sSubSup>
          <m:sSubSupPr>
            <m:ctrlPr>
              <w:rPr>
                <w:rFonts w:ascii="Cambria Math" w:eastAsiaTheme="minorEastAsia" w:hAnsi="Cambria Math" w:cs="Times New Roman"/>
                <w:color w:val="000000" w:themeColor="text1"/>
                <w:sz w:val="20"/>
                <w:szCs w:val="20"/>
              </w:rPr>
            </m:ctrlPr>
          </m:sSubSupPr>
          <m:e>
            <m:r>
              <m:rPr>
                <m:sty m:val="p"/>
              </m:rPr>
              <w:rPr>
                <w:rFonts w:ascii="Cambria Math" w:eastAsiaTheme="minorEastAsia" w:hAnsi="Cambria Math" w:cs="Times New Roman"/>
                <w:color w:val="000000" w:themeColor="text1"/>
                <w:sz w:val="20"/>
                <w:szCs w:val="20"/>
                <w:lang w:val="uz-Cyrl-UZ"/>
              </w:rPr>
              <m:t>τ</m:t>
            </m:r>
          </m:e>
          <m:sub>
            <m:r>
              <m:rPr>
                <m:sty m:val="p"/>
              </m:rPr>
              <w:rPr>
                <w:rFonts w:ascii="Cambria Math" w:eastAsiaTheme="minorEastAsia" w:hAnsi="Cambria Math" w:cs="Times New Roman"/>
                <w:color w:val="000000" w:themeColor="text1"/>
                <w:sz w:val="20"/>
                <w:szCs w:val="20"/>
                <w:lang w:val="uz-Cyrl-UZ"/>
              </w:rPr>
              <m:t>1</m:t>
            </m:r>
          </m:sub>
          <m:sup>
            <m:r>
              <m:rPr>
                <m:sty m:val="p"/>
              </m:rPr>
              <w:rPr>
                <w:rFonts w:ascii="Cambria Math" w:eastAsiaTheme="minorEastAsia" w:hAnsi="Cambria Math" w:cs="Times New Roman"/>
                <w:color w:val="000000" w:themeColor="text1"/>
                <w:sz w:val="20"/>
                <w:szCs w:val="20"/>
                <w:lang w:val="uz-Cyrl-UZ"/>
              </w:rPr>
              <m:t>Θ</m:t>
            </m:r>
          </m:sup>
        </m:sSubSup>
        <m:r>
          <m:rPr>
            <m:sty m:val="p"/>
          </m:rPr>
          <w:rPr>
            <w:rFonts w:ascii="Cambria Math" w:eastAsiaTheme="minorEastAsia" w:hAnsi="Cambria Math" w:cs="Times New Roman"/>
            <w:color w:val="000000" w:themeColor="text1"/>
            <w:sz w:val="20"/>
            <w:szCs w:val="20"/>
            <w:lang w:val="en-US"/>
          </w:rPr>
          <m:t>)</m:t>
        </m:r>
      </m:oMath>
      <w:r w:rsidR="009146D8" w:rsidRPr="005C5F5A">
        <w:rPr>
          <w:rFonts w:ascii="Times New Roman" w:eastAsiaTheme="minorEastAsia" w:hAnsi="Times New Roman" w:cs="Times New Roman"/>
          <w:color w:val="000000" w:themeColor="text1"/>
          <w:sz w:val="20"/>
          <w:szCs w:val="20"/>
          <w:lang w:val="en-US"/>
        </w:rPr>
        <w:t xml:space="preserve">                      </w:t>
      </w:r>
      <w:r w:rsidR="006916A2" w:rsidRPr="005C5F5A">
        <w:rPr>
          <w:rFonts w:ascii="Times New Roman" w:eastAsiaTheme="minorEastAsia" w:hAnsi="Times New Roman" w:cs="Times New Roman"/>
          <w:color w:val="000000" w:themeColor="text1"/>
          <w:sz w:val="20"/>
          <w:szCs w:val="20"/>
          <w:lang w:val="en-US"/>
        </w:rPr>
        <w:t xml:space="preserve">   </w:t>
      </w:r>
      <w:r w:rsidR="00AA2773">
        <w:rPr>
          <w:rFonts w:ascii="Times New Roman" w:eastAsiaTheme="minorEastAsia" w:hAnsi="Times New Roman" w:cs="Times New Roman"/>
          <w:color w:val="000000" w:themeColor="text1"/>
          <w:sz w:val="20"/>
          <w:szCs w:val="20"/>
          <w:lang w:val="uz-Cyrl-UZ"/>
        </w:rPr>
        <w:t xml:space="preserve">                         </w:t>
      </w:r>
      <w:r w:rsidR="00610914" w:rsidRPr="005C5F5A">
        <w:rPr>
          <w:rFonts w:ascii="Times New Roman" w:eastAsiaTheme="minorEastAsia" w:hAnsi="Times New Roman" w:cs="Times New Roman"/>
          <w:color w:val="000000" w:themeColor="text1"/>
          <w:sz w:val="20"/>
          <w:szCs w:val="20"/>
          <w:lang w:val="en-US"/>
        </w:rPr>
        <w:t xml:space="preserve">        </w:t>
      </w:r>
      <w:r w:rsidR="009146D8" w:rsidRPr="005C5F5A">
        <w:rPr>
          <w:rFonts w:ascii="Times New Roman" w:eastAsiaTheme="minorEastAsia" w:hAnsi="Times New Roman" w:cs="Times New Roman"/>
          <w:color w:val="000000" w:themeColor="text1"/>
          <w:sz w:val="20"/>
          <w:szCs w:val="20"/>
          <w:lang w:val="en-US"/>
        </w:rPr>
        <w:t xml:space="preserve">   </w:t>
      </w:r>
      <w:r w:rsidR="00B032DB" w:rsidRPr="005C5F5A">
        <w:rPr>
          <w:rFonts w:ascii="Times New Roman" w:eastAsiaTheme="minorEastAsia" w:hAnsi="Times New Roman" w:cs="Times New Roman"/>
          <w:color w:val="000000" w:themeColor="text1"/>
          <w:sz w:val="20"/>
          <w:szCs w:val="20"/>
          <w:lang w:val="en-US"/>
        </w:rPr>
        <w:t>(18)</w:t>
      </w:r>
    </w:p>
    <w:p w14:paraId="4CABB122" w14:textId="1DEB3E19" w:rsidR="009146D8" w:rsidRPr="00AA2773" w:rsidRDefault="00B6492C" w:rsidP="00FA171A">
      <w:pPr>
        <w:spacing w:after="0" w:line="240" w:lineRule="auto"/>
        <w:ind w:firstLine="284"/>
        <w:jc w:val="both"/>
        <w:rPr>
          <w:rFonts w:ascii="Times New Roman" w:eastAsiaTheme="minorEastAsia" w:hAnsi="Times New Roman" w:cs="Times New Roman"/>
          <w:color w:val="000000" w:themeColor="text1"/>
          <w:sz w:val="20"/>
          <w:szCs w:val="20"/>
          <w:lang w:val="uz-Cyrl-UZ"/>
        </w:rPr>
      </w:pPr>
      <w:r w:rsidRPr="00AA2773">
        <w:rPr>
          <w:rFonts w:ascii="Times New Roman" w:eastAsiaTheme="minorEastAsia" w:hAnsi="Times New Roman" w:cs="Times New Roman"/>
          <w:color w:val="000000" w:themeColor="text1"/>
          <w:sz w:val="20"/>
          <w:szCs w:val="20"/>
          <w:lang w:val="uz-Cyrl-UZ"/>
        </w:rPr>
        <w:t>The second approximation of ξ is given by the integral of the differential equation</w:t>
      </w:r>
      <w:r w:rsidR="006916A2" w:rsidRPr="00AA2773">
        <w:rPr>
          <w:rFonts w:ascii="Times New Roman" w:eastAsiaTheme="minorEastAsia" w:hAnsi="Times New Roman" w:cs="Times New Roman"/>
          <w:color w:val="000000" w:themeColor="text1"/>
          <w:sz w:val="20"/>
          <w:szCs w:val="20"/>
          <w:lang w:val="uz-Cyrl-UZ"/>
        </w:rPr>
        <w:t xml:space="preserve"> </w:t>
      </w:r>
      <w:r w:rsidR="00B032DB" w:rsidRPr="00AA2773">
        <w:rPr>
          <w:rFonts w:ascii="Times New Roman" w:eastAsiaTheme="minorEastAsia" w:hAnsi="Times New Roman" w:cs="Times New Roman"/>
          <w:color w:val="000000" w:themeColor="text1"/>
          <w:sz w:val="20"/>
          <w:szCs w:val="20"/>
          <w:lang w:val="uz-Cyrl-UZ"/>
        </w:rPr>
        <w:t>(17)</w:t>
      </w:r>
    </w:p>
    <w:p w14:paraId="224FA78F" w14:textId="71A56D7A" w:rsidR="006916A2" w:rsidRPr="00AA2773" w:rsidRDefault="00AA2773" w:rsidP="00FA171A">
      <w:pPr>
        <w:spacing w:after="0" w:line="240" w:lineRule="auto"/>
        <w:ind w:firstLine="284"/>
        <w:jc w:val="right"/>
        <w:rPr>
          <w:rFonts w:ascii="Times New Roman" w:eastAsiaTheme="minorEastAsia" w:hAnsi="Times New Roman" w:cs="Times New Roman"/>
          <w:color w:val="000000" w:themeColor="text1"/>
          <w:sz w:val="20"/>
          <w:szCs w:val="20"/>
          <w:lang w:val="uz-Cyrl-UZ"/>
        </w:rPr>
      </w:pPr>
      <m:oMath>
        <m:r>
          <m:rPr>
            <m:sty m:val="p"/>
          </m:rPr>
          <w:rPr>
            <w:rFonts w:ascii="Cambria Math" w:eastAsiaTheme="minorEastAsia" w:hAnsi="Cambria Math" w:cs="Times New Roman"/>
            <w:color w:val="000000" w:themeColor="text1"/>
            <w:sz w:val="20"/>
            <w:szCs w:val="20"/>
            <w:lang w:val="uz-Cyrl-UZ"/>
          </w:rPr>
          <m:t>ξ=</m:t>
        </m:r>
        <m:sSub>
          <m:sSubPr>
            <m:ctrlPr>
              <w:rPr>
                <w:rFonts w:ascii="Cambria Math" w:eastAsiaTheme="minorEastAsia" w:hAnsi="Cambria Math" w:cs="Times New Roman"/>
                <w:color w:val="000000" w:themeColor="text1"/>
                <w:sz w:val="20"/>
                <w:szCs w:val="20"/>
                <w:lang w:val="uz-Cyrl-UZ"/>
              </w:rPr>
            </m:ctrlPr>
          </m:sSubPr>
          <m:e>
            <m:r>
              <m:rPr>
                <m:sty m:val="p"/>
              </m:rPr>
              <w:rPr>
                <w:rFonts w:ascii="Cambria Math" w:eastAsiaTheme="minorEastAsia" w:hAnsi="Cambria Math" w:cs="Times New Roman"/>
                <w:color w:val="000000" w:themeColor="text1"/>
                <w:sz w:val="20"/>
                <w:szCs w:val="20"/>
                <w:lang w:val="uz-Cyrl-UZ"/>
              </w:rPr>
              <m:t>ξ</m:t>
            </m:r>
          </m:e>
          <m:sub>
            <m:r>
              <m:rPr>
                <m:sty m:val="p"/>
              </m:rPr>
              <w:rPr>
                <w:rFonts w:ascii="Cambria Math" w:eastAsiaTheme="minorEastAsia" w:hAnsi="Cambria Math" w:cs="Times New Roman"/>
                <w:color w:val="000000" w:themeColor="text1"/>
                <w:sz w:val="20"/>
                <w:szCs w:val="20"/>
                <w:lang w:val="uz-Cyrl-UZ"/>
              </w:rPr>
              <m:t>1a</m:t>
            </m:r>
          </m:sub>
        </m:sSub>
        <m:func>
          <m:funcPr>
            <m:ctrlPr>
              <w:rPr>
                <w:rFonts w:ascii="Cambria Math" w:eastAsiaTheme="minorEastAsia" w:hAnsi="Cambria Math" w:cs="Times New Roman"/>
                <w:color w:val="000000" w:themeColor="text1"/>
                <w:sz w:val="20"/>
                <w:szCs w:val="20"/>
                <w:lang w:val="uz-Cyrl-UZ"/>
              </w:rPr>
            </m:ctrlPr>
          </m:funcPr>
          <m:fName>
            <m:r>
              <m:rPr>
                <m:sty m:val="p"/>
              </m:rPr>
              <w:rPr>
                <w:rFonts w:ascii="Cambria Math" w:eastAsiaTheme="minorEastAsia" w:hAnsi="Cambria Math" w:cs="Times New Roman"/>
                <w:color w:val="000000" w:themeColor="text1"/>
                <w:sz w:val="20"/>
                <w:szCs w:val="20"/>
                <w:lang w:val="uz-Cyrl-UZ"/>
              </w:rPr>
              <m:t>cos</m:t>
            </m:r>
          </m:fName>
          <m:e>
            <m:d>
              <m:dPr>
                <m:ctrlPr>
                  <w:rPr>
                    <w:rFonts w:ascii="Cambria Math" w:eastAsiaTheme="minorEastAsia" w:hAnsi="Cambria Math" w:cs="Times New Roman"/>
                    <w:color w:val="000000" w:themeColor="text1"/>
                    <w:sz w:val="20"/>
                    <w:szCs w:val="20"/>
                    <w:lang w:val="uz-Cyrl-UZ"/>
                  </w:rPr>
                </m:ctrlPr>
              </m:dPr>
              <m:e>
                <m:r>
                  <m:rPr>
                    <m:sty m:val="p"/>
                  </m:rPr>
                  <w:rPr>
                    <w:rFonts w:ascii="Cambria Math" w:eastAsiaTheme="minorEastAsia" w:hAnsi="Cambria Math" w:cs="Times New Roman"/>
                    <w:color w:val="000000" w:themeColor="text1"/>
                    <w:sz w:val="20"/>
                    <w:szCs w:val="20"/>
                    <w:lang w:val="uz-Cyrl-UZ"/>
                  </w:rPr>
                  <m:t>τ-</m:t>
                </m:r>
                <m:sSub>
                  <m:sSubPr>
                    <m:ctrlPr>
                      <w:rPr>
                        <w:rFonts w:ascii="Cambria Math" w:eastAsiaTheme="minorEastAsia" w:hAnsi="Cambria Math" w:cs="Times New Roman"/>
                        <w:color w:val="000000" w:themeColor="text1"/>
                        <w:sz w:val="20"/>
                        <w:szCs w:val="20"/>
                        <w:lang w:val="uz-Cyrl-UZ"/>
                      </w:rPr>
                    </m:ctrlPr>
                  </m:sSubPr>
                  <m:e>
                    <m:r>
                      <m:rPr>
                        <m:sty m:val="p"/>
                      </m:rPr>
                      <w:rPr>
                        <w:rFonts w:ascii="Cambria Math" w:eastAsiaTheme="minorEastAsia" w:hAnsi="Cambria Math" w:cs="Times New Roman"/>
                        <w:color w:val="000000" w:themeColor="text1"/>
                        <w:sz w:val="20"/>
                        <w:szCs w:val="20"/>
                        <w:lang w:val="uz-Cyrl-UZ"/>
                      </w:rPr>
                      <m:t>τ</m:t>
                    </m:r>
                  </m:e>
                  <m:sub>
                    <m:r>
                      <m:rPr>
                        <m:sty m:val="p"/>
                      </m:rPr>
                      <w:rPr>
                        <w:rFonts w:ascii="Cambria Math" w:eastAsiaTheme="minorEastAsia" w:hAnsi="Cambria Math" w:cs="Times New Roman"/>
                        <w:color w:val="000000" w:themeColor="text1"/>
                        <w:sz w:val="20"/>
                        <w:szCs w:val="20"/>
                        <w:lang w:val="uz-Cyrl-UZ"/>
                      </w:rPr>
                      <m:t>1</m:t>
                    </m:r>
                  </m:sub>
                </m:sSub>
              </m:e>
            </m:d>
          </m:e>
        </m:func>
        <m:r>
          <m:rPr>
            <m:sty m:val="p"/>
          </m:rPr>
          <w:rPr>
            <w:rFonts w:ascii="Cambria Math" w:eastAsiaTheme="minorEastAsia" w:hAnsi="Cambria Math" w:cs="Times New Roman"/>
            <w:color w:val="000000" w:themeColor="text1"/>
            <w:sz w:val="20"/>
            <w:szCs w:val="20"/>
            <w:lang w:val="uz-Cyrl-UZ"/>
          </w:rPr>
          <m:t>+</m:t>
        </m:r>
        <m:sSub>
          <m:sSubPr>
            <m:ctrlPr>
              <w:rPr>
                <w:rFonts w:ascii="Cambria Math" w:eastAsiaTheme="minorEastAsia" w:hAnsi="Cambria Math" w:cs="Times New Roman"/>
                <w:color w:val="000000" w:themeColor="text1"/>
                <w:sz w:val="20"/>
                <w:szCs w:val="20"/>
                <w:lang w:val="uz-Cyrl-UZ"/>
              </w:rPr>
            </m:ctrlPr>
          </m:sSubPr>
          <m:e>
            <m:r>
              <m:rPr>
                <m:sty m:val="p"/>
              </m:rPr>
              <w:rPr>
                <w:rFonts w:ascii="Cambria Math" w:eastAsiaTheme="minorEastAsia" w:hAnsi="Cambria Math" w:cs="Times New Roman"/>
                <w:color w:val="000000" w:themeColor="text1"/>
                <w:sz w:val="20"/>
                <w:szCs w:val="20"/>
                <w:lang w:val="uz-Cyrl-UZ"/>
              </w:rPr>
              <m:t>ξ</m:t>
            </m:r>
          </m:e>
          <m:sub>
            <m:r>
              <m:rPr>
                <m:sty m:val="p"/>
              </m:rPr>
              <w:rPr>
                <w:rFonts w:ascii="Cambria Math" w:eastAsiaTheme="minorEastAsia" w:hAnsi="Cambria Math" w:cs="Times New Roman"/>
                <w:color w:val="000000" w:themeColor="text1"/>
                <w:sz w:val="20"/>
                <w:szCs w:val="20"/>
                <w:lang w:val="uz-Cyrl-UZ"/>
              </w:rPr>
              <m:t>3a</m:t>
            </m:r>
          </m:sub>
        </m:sSub>
        <m:r>
          <m:rPr>
            <m:sty m:val="p"/>
          </m:rPr>
          <w:rPr>
            <w:rFonts w:ascii="Cambria Math" w:eastAsiaTheme="minorEastAsia" w:hAnsi="Cambria Math" w:cs="Times New Roman"/>
            <w:color w:val="000000" w:themeColor="text1"/>
            <w:sz w:val="20"/>
            <w:szCs w:val="20"/>
            <w:lang w:val="uz-Cyrl-UZ"/>
          </w:rPr>
          <m:t>cos⁡(3τ-</m:t>
        </m:r>
        <m:sSub>
          <m:sSubPr>
            <m:ctrlPr>
              <w:rPr>
                <w:rFonts w:ascii="Cambria Math" w:eastAsiaTheme="minorEastAsia" w:hAnsi="Cambria Math" w:cs="Times New Roman"/>
                <w:color w:val="000000" w:themeColor="text1"/>
                <w:sz w:val="20"/>
                <w:szCs w:val="20"/>
                <w:lang w:val="uz-Cyrl-UZ"/>
              </w:rPr>
            </m:ctrlPr>
          </m:sSubPr>
          <m:e>
            <m:r>
              <m:rPr>
                <m:sty m:val="p"/>
              </m:rPr>
              <w:rPr>
                <w:rFonts w:ascii="Cambria Math" w:eastAsiaTheme="minorEastAsia" w:hAnsi="Cambria Math" w:cs="Times New Roman"/>
                <w:color w:val="000000" w:themeColor="text1"/>
                <w:sz w:val="20"/>
                <w:szCs w:val="20"/>
                <w:lang w:val="uz-Cyrl-UZ"/>
              </w:rPr>
              <m:t>τ</m:t>
            </m:r>
          </m:e>
          <m:sub>
            <m:r>
              <m:rPr>
                <m:sty m:val="p"/>
              </m:rPr>
              <w:rPr>
                <w:rFonts w:ascii="Cambria Math" w:eastAsiaTheme="minorEastAsia" w:hAnsi="Cambria Math" w:cs="Times New Roman"/>
                <w:color w:val="000000" w:themeColor="text1"/>
                <w:sz w:val="20"/>
                <w:szCs w:val="20"/>
                <w:lang w:val="uz-Cyrl-UZ"/>
              </w:rPr>
              <m:t>3</m:t>
            </m:r>
          </m:sub>
        </m:sSub>
        <m:r>
          <m:rPr>
            <m:sty m:val="p"/>
          </m:rPr>
          <w:rPr>
            <w:rFonts w:ascii="Cambria Math" w:eastAsiaTheme="minorEastAsia" w:hAnsi="Cambria Math" w:cs="Times New Roman"/>
            <w:color w:val="000000" w:themeColor="text1"/>
            <w:sz w:val="20"/>
            <w:szCs w:val="20"/>
            <w:lang w:val="uz-Cyrl-UZ"/>
          </w:rPr>
          <m:t>)</m:t>
        </m:r>
      </m:oMath>
      <w:r w:rsidR="000755B0" w:rsidRPr="00AA2773">
        <w:rPr>
          <w:rFonts w:ascii="Times New Roman" w:eastAsiaTheme="minorEastAsia" w:hAnsi="Times New Roman" w:cs="Times New Roman"/>
          <w:color w:val="000000" w:themeColor="text1"/>
          <w:sz w:val="20"/>
          <w:szCs w:val="20"/>
          <w:lang w:val="uz-Cyrl-UZ"/>
        </w:rPr>
        <w:t xml:space="preserve"> </w:t>
      </w:r>
      <w:r w:rsidR="006916A2" w:rsidRPr="00AA2773">
        <w:rPr>
          <w:rFonts w:ascii="Times New Roman" w:eastAsiaTheme="minorEastAsia" w:hAnsi="Times New Roman" w:cs="Times New Roman"/>
          <w:color w:val="000000" w:themeColor="text1"/>
          <w:sz w:val="20"/>
          <w:szCs w:val="20"/>
          <w:lang w:val="uz-Cyrl-UZ"/>
        </w:rPr>
        <w:t xml:space="preserve">                   </w:t>
      </w:r>
      <w:r>
        <w:rPr>
          <w:rFonts w:ascii="Times New Roman" w:eastAsiaTheme="minorEastAsia" w:hAnsi="Times New Roman" w:cs="Times New Roman"/>
          <w:color w:val="000000" w:themeColor="text1"/>
          <w:sz w:val="20"/>
          <w:szCs w:val="20"/>
          <w:lang w:val="uz-Cyrl-UZ"/>
        </w:rPr>
        <w:t xml:space="preserve">                             </w:t>
      </w:r>
      <w:r w:rsidR="000078D7" w:rsidRPr="00AA2773">
        <w:rPr>
          <w:rFonts w:ascii="Times New Roman" w:eastAsiaTheme="minorEastAsia" w:hAnsi="Times New Roman" w:cs="Times New Roman"/>
          <w:color w:val="000000" w:themeColor="text1"/>
          <w:sz w:val="20"/>
          <w:szCs w:val="20"/>
          <w:lang w:val="uz-Cyrl-UZ"/>
        </w:rPr>
        <w:t xml:space="preserve">            </w:t>
      </w:r>
      <w:r w:rsidR="006916A2" w:rsidRPr="00AA2773">
        <w:rPr>
          <w:rFonts w:ascii="Times New Roman" w:eastAsiaTheme="minorEastAsia" w:hAnsi="Times New Roman" w:cs="Times New Roman"/>
          <w:color w:val="000000" w:themeColor="text1"/>
          <w:sz w:val="20"/>
          <w:szCs w:val="20"/>
          <w:lang w:val="uz-Cyrl-UZ"/>
        </w:rPr>
        <w:t xml:space="preserve">  </w:t>
      </w:r>
      <w:r w:rsidR="00B032DB" w:rsidRPr="00AA2773">
        <w:rPr>
          <w:rFonts w:ascii="Times New Roman" w:eastAsiaTheme="minorEastAsia" w:hAnsi="Times New Roman" w:cs="Times New Roman"/>
          <w:color w:val="000000" w:themeColor="text1"/>
          <w:sz w:val="20"/>
          <w:szCs w:val="20"/>
          <w:lang w:val="uz-Cyrl-UZ"/>
        </w:rPr>
        <w:t>(19)</w:t>
      </w:r>
    </w:p>
    <w:p w14:paraId="26380F5E" w14:textId="1A69D2A1" w:rsidR="000755B0" w:rsidRPr="00AA2773" w:rsidRDefault="00420C5A" w:rsidP="00FA171A">
      <w:pPr>
        <w:spacing w:after="0" w:line="240" w:lineRule="auto"/>
        <w:ind w:firstLine="284"/>
        <w:jc w:val="right"/>
        <w:rPr>
          <w:rFonts w:ascii="Times New Roman" w:eastAsiaTheme="minorEastAsia" w:hAnsi="Times New Roman" w:cs="Times New Roman"/>
          <w:color w:val="000000" w:themeColor="text1"/>
          <w:sz w:val="20"/>
          <w:szCs w:val="20"/>
          <w:lang w:val="uz-Cyrl-UZ"/>
        </w:rPr>
      </w:pPr>
      <w:r>
        <w:rPr>
          <w:rFonts w:ascii="Times New Roman" w:eastAsiaTheme="minorEastAsia" w:hAnsi="Times New Roman" w:cs="Times New Roman"/>
          <w:color w:val="000000" w:themeColor="text1"/>
          <w:sz w:val="20"/>
          <w:szCs w:val="20"/>
          <w:lang w:val="en-AU"/>
        </w:rPr>
        <w:t xml:space="preserve">here </w:t>
      </w:r>
      <w:r w:rsidR="000755B0" w:rsidRPr="00AA2773">
        <w:rPr>
          <w:rFonts w:ascii="Times New Roman" w:eastAsiaTheme="minorEastAsia" w:hAnsi="Times New Roman" w:cs="Times New Roman"/>
          <w:color w:val="000000" w:themeColor="text1"/>
          <w:sz w:val="20"/>
          <w:szCs w:val="20"/>
          <w:lang w:val="uz-Cyrl-UZ"/>
        </w:rPr>
        <w:t xml:space="preserve"> </w:t>
      </w:r>
      <m:oMath>
        <m:sSub>
          <m:sSubPr>
            <m:ctrlPr>
              <w:rPr>
                <w:rFonts w:ascii="Cambria Math" w:eastAsiaTheme="minorEastAsia" w:hAnsi="Cambria Math" w:cs="Times New Roman"/>
                <w:color w:val="000000" w:themeColor="text1"/>
                <w:sz w:val="20"/>
                <w:szCs w:val="20"/>
                <w:lang w:val="uz-Cyrl-UZ"/>
              </w:rPr>
            </m:ctrlPr>
          </m:sSubPr>
          <m:e>
            <m:r>
              <m:rPr>
                <m:sty m:val="p"/>
              </m:rPr>
              <w:rPr>
                <w:rFonts w:ascii="Cambria Math" w:eastAsiaTheme="minorEastAsia" w:hAnsi="Cambria Math" w:cs="Times New Roman"/>
                <w:color w:val="000000" w:themeColor="text1"/>
                <w:sz w:val="20"/>
                <w:szCs w:val="20"/>
                <w:lang w:val="uz-Cyrl-UZ"/>
              </w:rPr>
              <m:t>ξ</m:t>
            </m:r>
          </m:e>
          <m:sub>
            <m:r>
              <m:rPr>
                <m:sty m:val="p"/>
              </m:rPr>
              <w:rPr>
                <w:rFonts w:ascii="Cambria Math" w:eastAsiaTheme="minorEastAsia" w:hAnsi="Cambria Math" w:cs="Times New Roman"/>
                <w:color w:val="000000" w:themeColor="text1"/>
                <w:sz w:val="20"/>
                <w:szCs w:val="20"/>
                <w:lang w:val="uz-Cyrl-UZ"/>
              </w:rPr>
              <m:t>1a</m:t>
            </m:r>
          </m:sub>
        </m:sSub>
        <m:r>
          <m:rPr>
            <m:sty m:val="p"/>
          </m:rPr>
          <w:rPr>
            <w:rFonts w:ascii="Cambria Math" w:eastAsiaTheme="minorEastAsia" w:hAnsi="Cambria Math" w:cs="Times New Roman"/>
            <w:color w:val="000000" w:themeColor="text1"/>
            <w:sz w:val="20"/>
            <w:szCs w:val="20"/>
            <w:lang w:val="en-US"/>
          </w:rPr>
          <m:t>=</m:t>
        </m:r>
        <m:sSubSup>
          <m:sSubSupPr>
            <m:ctrlPr>
              <w:rPr>
                <w:rFonts w:ascii="Cambria Math" w:eastAsiaTheme="minorEastAsia" w:hAnsi="Cambria Math" w:cs="Times New Roman"/>
                <w:color w:val="000000" w:themeColor="text1"/>
                <w:sz w:val="20"/>
                <w:szCs w:val="20"/>
              </w:rPr>
            </m:ctrlPr>
          </m:sSubSupPr>
          <m:e>
            <m:r>
              <m:rPr>
                <m:sty m:val="p"/>
              </m:rPr>
              <w:rPr>
                <w:rFonts w:ascii="Cambria Math" w:eastAsiaTheme="minorEastAsia" w:hAnsi="Cambria Math" w:cs="Times New Roman"/>
                <w:color w:val="000000" w:themeColor="text1"/>
                <w:sz w:val="20"/>
                <w:szCs w:val="20"/>
                <w:lang w:val="uz-Cyrl-UZ"/>
              </w:rPr>
              <m:t>ξ</m:t>
            </m:r>
          </m:e>
          <m:sub>
            <m:r>
              <m:rPr>
                <m:sty m:val="p"/>
              </m:rPr>
              <w:rPr>
                <w:rFonts w:ascii="Cambria Math" w:eastAsiaTheme="minorEastAsia" w:hAnsi="Cambria Math" w:cs="Times New Roman"/>
                <w:color w:val="000000" w:themeColor="text1"/>
                <w:sz w:val="20"/>
                <w:szCs w:val="20"/>
                <w:lang w:val="uz-Cyrl-UZ"/>
              </w:rPr>
              <m:t>1a</m:t>
            </m:r>
          </m:sub>
          <m:sup>
            <m:r>
              <m:rPr>
                <m:sty m:val="p"/>
              </m:rPr>
              <w:rPr>
                <w:rFonts w:ascii="Cambria Math" w:eastAsiaTheme="minorEastAsia" w:hAnsi="Cambria Math" w:cs="Times New Roman"/>
                <w:color w:val="000000" w:themeColor="text1"/>
                <w:sz w:val="20"/>
                <w:szCs w:val="20"/>
                <w:lang w:val="uz-Cyrl-UZ"/>
              </w:rPr>
              <m:t>Θ</m:t>
            </m:r>
          </m:sup>
        </m:sSubSup>
        <m:d>
          <m:dPr>
            <m:ctrlPr>
              <w:rPr>
                <w:rFonts w:ascii="Cambria Math" w:eastAsiaTheme="minorEastAsia" w:hAnsi="Cambria Math" w:cs="Times New Roman"/>
                <w:color w:val="000000" w:themeColor="text1"/>
                <w:sz w:val="20"/>
                <w:szCs w:val="20"/>
              </w:rPr>
            </m:ctrlPr>
          </m:dPr>
          <m:e>
            <m:r>
              <m:rPr>
                <m:sty m:val="p"/>
              </m:rPr>
              <w:rPr>
                <w:rFonts w:ascii="Cambria Math" w:eastAsiaTheme="minorEastAsia" w:hAnsi="Cambria Math" w:cs="Times New Roman"/>
                <w:color w:val="000000" w:themeColor="text1"/>
                <w:sz w:val="20"/>
                <w:szCs w:val="20"/>
                <w:lang w:val="uz-Cyrl-UZ"/>
              </w:rPr>
              <m:t>1-</m:t>
            </m:r>
            <m:f>
              <m:fPr>
                <m:ctrlPr>
                  <w:rPr>
                    <w:rFonts w:ascii="Cambria Math" w:eastAsiaTheme="minorEastAsia" w:hAnsi="Cambria Math" w:cs="Times New Roman"/>
                    <w:color w:val="000000" w:themeColor="text1"/>
                    <w:sz w:val="20"/>
                    <w:szCs w:val="20"/>
                  </w:rPr>
                </m:ctrlPr>
              </m:fPr>
              <m:num>
                <m:sSup>
                  <m:sSupPr>
                    <m:ctrlPr>
                      <w:rPr>
                        <w:rFonts w:ascii="Cambria Math" w:eastAsiaTheme="minorEastAsia" w:hAnsi="Cambria Math" w:cs="Times New Roman"/>
                        <w:color w:val="000000" w:themeColor="text1"/>
                        <w:sz w:val="20"/>
                        <w:szCs w:val="20"/>
                        <w:lang w:val="en-US"/>
                      </w:rPr>
                    </m:ctrlPr>
                  </m:sSupPr>
                  <m:e>
                    <m:r>
                      <m:rPr>
                        <m:sty m:val="p"/>
                      </m:rPr>
                      <w:rPr>
                        <w:rFonts w:ascii="Cambria Math" w:eastAsiaTheme="minorEastAsia" w:hAnsi="Cambria Math" w:cs="Times New Roman"/>
                        <w:color w:val="000000" w:themeColor="text1"/>
                        <w:sz w:val="20"/>
                        <w:szCs w:val="20"/>
                        <w:lang w:val="uz-Cyrl-UZ"/>
                      </w:rPr>
                      <m:t>α</m:t>
                    </m:r>
                  </m:e>
                  <m:sup>
                    <m:r>
                      <m:rPr>
                        <m:sty m:val="p"/>
                      </m:rPr>
                      <w:rPr>
                        <w:rFonts w:ascii="Cambria Math" w:eastAsiaTheme="minorEastAsia" w:hAnsi="Cambria Math" w:cs="Times New Roman"/>
                        <w:color w:val="000000" w:themeColor="text1"/>
                        <w:sz w:val="20"/>
                        <w:szCs w:val="20"/>
                        <w:lang w:val="uz-Cyrl-UZ"/>
                      </w:rPr>
                      <m:t>2</m:t>
                    </m:r>
                  </m:sup>
                </m:sSup>
                <m:r>
                  <m:rPr>
                    <m:sty m:val="p"/>
                  </m:rPr>
                  <w:rPr>
                    <w:rFonts w:ascii="Cambria Math" w:eastAsiaTheme="minorEastAsia" w:hAnsi="Cambria Math" w:cs="Times New Roman"/>
                    <w:color w:val="000000" w:themeColor="text1"/>
                    <w:sz w:val="20"/>
                    <w:szCs w:val="20"/>
                    <w:lang w:val="uz-Cyrl-UZ"/>
                  </w:rPr>
                  <m:t xml:space="preserve"> </m:t>
                </m:r>
              </m:num>
              <m:den>
                <m:r>
                  <m:rPr>
                    <m:sty m:val="p"/>
                  </m:rPr>
                  <w:rPr>
                    <w:rFonts w:ascii="Cambria Math" w:eastAsiaTheme="minorEastAsia" w:hAnsi="Cambria Math" w:cs="Times New Roman"/>
                    <w:color w:val="000000" w:themeColor="text1"/>
                    <w:sz w:val="20"/>
                    <w:szCs w:val="20"/>
                    <w:lang w:val="uz-Cyrl-UZ"/>
                  </w:rPr>
                  <m:t>16</m:t>
                </m:r>
              </m:den>
            </m:f>
            <m:r>
              <m:rPr>
                <m:sty m:val="p"/>
              </m:rPr>
              <w:rPr>
                <w:rFonts w:ascii="Cambria Math" w:eastAsiaTheme="minorEastAsia" w:hAnsi="Cambria Math" w:cs="Times New Roman"/>
                <w:color w:val="000000" w:themeColor="text1"/>
                <w:sz w:val="20"/>
                <w:szCs w:val="20"/>
                <w:lang w:val="uz-Cyrl-UZ"/>
              </w:rPr>
              <m:t xml:space="preserve"> </m:t>
            </m:r>
            <m:sSubSup>
              <m:sSubSupPr>
                <m:ctrlPr>
                  <w:rPr>
                    <w:rFonts w:ascii="Cambria Math" w:eastAsiaTheme="minorEastAsia" w:hAnsi="Cambria Math" w:cs="Times New Roman"/>
                    <w:color w:val="000000" w:themeColor="text1"/>
                    <w:sz w:val="20"/>
                    <w:szCs w:val="20"/>
                  </w:rPr>
                </m:ctrlPr>
              </m:sSubSupPr>
              <m:e>
                <m:r>
                  <m:rPr>
                    <m:sty m:val="p"/>
                  </m:rPr>
                  <w:rPr>
                    <w:rFonts w:ascii="Cambria Math" w:eastAsiaTheme="minorEastAsia" w:hAnsi="Cambria Math" w:cs="Times New Roman"/>
                    <w:color w:val="000000" w:themeColor="text1"/>
                    <w:sz w:val="20"/>
                    <w:szCs w:val="20"/>
                    <w:lang w:val="en-US"/>
                  </w:rPr>
                  <m:t>cos</m:t>
                </m:r>
                <m:r>
                  <m:rPr>
                    <m:sty m:val="p"/>
                  </m:rPr>
                  <w:rPr>
                    <w:rFonts w:ascii="Cambria Math" w:eastAsiaTheme="minorEastAsia" w:hAnsi="Cambria Math" w:cs="Times New Roman"/>
                    <w:color w:val="000000" w:themeColor="text1"/>
                    <w:sz w:val="20"/>
                    <w:szCs w:val="20"/>
                    <w:lang w:val="uz-Cyrl-UZ"/>
                  </w:rPr>
                  <m:t>τ</m:t>
                </m:r>
              </m:e>
              <m:sub>
                <m:r>
                  <m:rPr>
                    <m:sty m:val="p"/>
                  </m:rPr>
                  <w:rPr>
                    <w:rFonts w:ascii="Cambria Math" w:eastAsiaTheme="minorEastAsia" w:hAnsi="Cambria Math" w:cs="Times New Roman"/>
                    <w:color w:val="000000" w:themeColor="text1"/>
                    <w:sz w:val="20"/>
                    <w:szCs w:val="20"/>
                    <w:lang w:val="uz-Cyrl-UZ"/>
                  </w:rPr>
                  <m:t>1</m:t>
                </m:r>
              </m:sub>
              <m:sup>
                <m:r>
                  <m:rPr>
                    <m:sty m:val="p"/>
                  </m:rPr>
                  <w:rPr>
                    <w:rFonts w:ascii="Cambria Math" w:eastAsiaTheme="minorEastAsia" w:hAnsi="Cambria Math" w:cs="Times New Roman"/>
                    <w:color w:val="000000" w:themeColor="text1"/>
                    <w:sz w:val="20"/>
                    <w:szCs w:val="20"/>
                    <w:lang w:val="uz-Cyrl-UZ"/>
                  </w:rPr>
                  <m:t>Θ</m:t>
                </m:r>
              </m:sup>
            </m:sSubSup>
          </m:e>
        </m:d>
        <m:r>
          <m:rPr>
            <m:sty m:val="p"/>
          </m:rPr>
          <w:rPr>
            <w:rFonts w:ascii="Cambria Math" w:eastAsiaTheme="minorEastAsia" w:hAnsi="Cambria Math" w:cs="Times New Roman"/>
            <w:color w:val="000000" w:themeColor="text1"/>
            <w:sz w:val="20"/>
            <w:szCs w:val="20"/>
            <w:lang w:val="uz-Cyrl-UZ"/>
          </w:rPr>
          <m:t xml:space="preserve">;  </m:t>
        </m:r>
        <m:sSub>
          <m:sSubPr>
            <m:ctrlPr>
              <w:rPr>
                <w:rFonts w:ascii="Cambria Math" w:eastAsiaTheme="minorEastAsia" w:hAnsi="Cambria Math" w:cs="Times New Roman"/>
                <w:color w:val="000000" w:themeColor="text1"/>
                <w:sz w:val="20"/>
                <w:szCs w:val="20"/>
                <w:lang w:val="uz-Cyrl-UZ"/>
              </w:rPr>
            </m:ctrlPr>
          </m:sSubPr>
          <m:e>
            <m:r>
              <m:rPr>
                <m:sty m:val="p"/>
              </m:rPr>
              <w:rPr>
                <w:rFonts w:ascii="Cambria Math" w:eastAsiaTheme="minorEastAsia" w:hAnsi="Cambria Math" w:cs="Times New Roman"/>
                <w:color w:val="000000" w:themeColor="text1"/>
                <w:sz w:val="20"/>
                <w:szCs w:val="20"/>
                <w:lang w:val="uz-Cyrl-UZ"/>
              </w:rPr>
              <m:t>τ</m:t>
            </m:r>
          </m:e>
          <m:sub>
            <m:r>
              <m:rPr>
                <m:sty m:val="p"/>
              </m:rPr>
              <w:rPr>
                <w:rFonts w:ascii="Cambria Math" w:eastAsiaTheme="minorEastAsia" w:hAnsi="Cambria Math" w:cs="Times New Roman"/>
                <w:color w:val="000000" w:themeColor="text1"/>
                <w:sz w:val="20"/>
                <w:szCs w:val="20"/>
                <w:lang w:val="uz-Cyrl-UZ"/>
              </w:rPr>
              <m:t>1</m:t>
            </m:r>
          </m:sub>
        </m:sSub>
        <m:r>
          <m:rPr>
            <m:sty m:val="p"/>
          </m:rPr>
          <w:rPr>
            <w:rFonts w:ascii="Cambria Math" w:eastAsiaTheme="minorEastAsia" w:hAnsi="Cambria Math" w:cs="Times New Roman"/>
            <w:color w:val="000000" w:themeColor="text1"/>
            <w:sz w:val="20"/>
            <w:szCs w:val="20"/>
            <w:lang w:val="uz-Cyrl-UZ"/>
          </w:rPr>
          <m:t xml:space="preserve"> </m:t>
        </m:r>
        <m:r>
          <m:rPr>
            <m:sty m:val="p"/>
          </m:rPr>
          <w:rPr>
            <w:rFonts w:ascii="Cambria Math" w:eastAsiaTheme="minorEastAsia" w:hAnsi="Cambria Math" w:cs="Times New Roman"/>
            <w:color w:val="000000" w:themeColor="text1"/>
            <w:sz w:val="20"/>
            <w:szCs w:val="20"/>
            <w:lang w:val="en-US"/>
          </w:rPr>
          <m:t>=</m:t>
        </m:r>
        <m:sSubSup>
          <m:sSubSupPr>
            <m:ctrlPr>
              <w:rPr>
                <w:rFonts w:ascii="Cambria Math" w:eastAsiaTheme="minorEastAsia" w:hAnsi="Cambria Math" w:cs="Times New Roman"/>
                <w:color w:val="000000" w:themeColor="text1"/>
                <w:sz w:val="20"/>
                <w:szCs w:val="20"/>
              </w:rPr>
            </m:ctrlPr>
          </m:sSubSupPr>
          <m:e>
            <m:r>
              <m:rPr>
                <m:sty m:val="p"/>
              </m:rPr>
              <w:rPr>
                <w:rFonts w:ascii="Cambria Math" w:eastAsiaTheme="minorEastAsia" w:hAnsi="Cambria Math" w:cs="Times New Roman"/>
                <w:color w:val="000000" w:themeColor="text1"/>
                <w:sz w:val="20"/>
                <w:szCs w:val="20"/>
                <w:lang w:val="uz-Cyrl-UZ"/>
              </w:rPr>
              <m:t>τ</m:t>
            </m:r>
          </m:e>
          <m:sub>
            <m:r>
              <m:rPr>
                <m:sty m:val="p"/>
              </m:rPr>
              <w:rPr>
                <w:rFonts w:ascii="Cambria Math" w:eastAsiaTheme="minorEastAsia" w:hAnsi="Cambria Math" w:cs="Times New Roman"/>
                <w:color w:val="000000" w:themeColor="text1"/>
                <w:sz w:val="20"/>
                <w:szCs w:val="20"/>
                <w:lang w:val="uz-Cyrl-UZ"/>
              </w:rPr>
              <m:t>1</m:t>
            </m:r>
          </m:sub>
          <m:sup>
            <m:r>
              <m:rPr>
                <m:sty m:val="p"/>
              </m:rPr>
              <w:rPr>
                <w:rFonts w:ascii="Cambria Math" w:eastAsiaTheme="minorEastAsia" w:hAnsi="Cambria Math" w:cs="Times New Roman"/>
                <w:color w:val="000000" w:themeColor="text1"/>
                <w:sz w:val="20"/>
                <w:szCs w:val="20"/>
                <w:lang w:val="uz-Cyrl-UZ"/>
              </w:rPr>
              <m:t>Θ</m:t>
            </m:r>
          </m:sup>
        </m:sSubSup>
        <m:r>
          <m:rPr>
            <m:sty m:val="p"/>
          </m:rPr>
          <w:rPr>
            <w:rFonts w:ascii="Cambria Math" w:eastAsiaTheme="minorEastAsia" w:hAnsi="Cambria Math" w:cs="Times New Roman"/>
            <w:color w:val="000000" w:themeColor="text1"/>
            <w:sz w:val="20"/>
            <w:szCs w:val="20"/>
            <w:lang w:val="en-US"/>
          </w:rPr>
          <m:t>+</m:t>
        </m:r>
        <m:r>
          <m:rPr>
            <m:sty m:val="p"/>
          </m:rPr>
          <w:rPr>
            <w:rFonts w:ascii="Cambria Math" w:eastAsiaTheme="minorEastAsia" w:hAnsi="Cambria Math" w:cs="Times New Roman"/>
            <w:color w:val="000000" w:themeColor="text1"/>
            <w:sz w:val="20"/>
            <w:szCs w:val="20"/>
            <w:lang w:val="uz-Cyrl-UZ"/>
          </w:rPr>
          <m:t>χ;</m:t>
        </m:r>
      </m:oMath>
      <w:r w:rsidR="00F2108A" w:rsidRPr="00AA2773">
        <w:rPr>
          <w:rFonts w:ascii="Times New Roman" w:eastAsiaTheme="minorEastAsia" w:hAnsi="Times New Roman" w:cs="Times New Roman"/>
          <w:color w:val="000000" w:themeColor="text1"/>
          <w:sz w:val="20"/>
          <w:szCs w:val="20"/>
          <w:lang w:val="uz-Cyrl-UZ"/>
        </w:rPr>
        <w:t xml:space="preserve"> </w:t>
      </w:r>
      <w:r w:rsidR="006916A2" w:rsidRPr="00AA2773">
        <w:rPr>
          <w:rFonts w:ascii="Times New Roman" w:eastAsiaTheme="minorEastAsia" w:hAnsi="Times New Roman" w:cs="Times New Roman"/>
          <w:color w:val="000000" w:themeColor="text1"/>
          <w:sz w:val="20"/>
          <w:szCs w:val="20"/>
          <w:lang w:val="uz-Cyrl-UZ"/>
        </w:rPr>
        <w:t xml:space="preserve">          </w:t>
      </w:r>
      <w:r w:rsidR="00AA2773">
        <w:rPr>
          <w:rFonts w:ascii="Times New Roman" w:eastAsiaTheme="minorEastAsia" w:hAnsi="Times New Roman" w:cs="Times New Roman"/>
          <w:color w:val="000000" w:themeColor="text1"/>
          <w:sz w:val="20"/>
          <w:szCs w:val="20"/>
          <w:lang w:val="uz-Cyrl-UZ"/>
        </w:rPr>
        <w:t xml:space="preserve">                    </w:t>
      </w:r>
      <w:r w:rsidR="000078D7" w:rsidRPr="00AA2773">
        <w:rPr>
          <w:rFonts w:ascii="Times New Roman" w:eastAsiaTheme="minorEastAsia" w:hAnsi="Times New Roman" w:cs="Times New Roman"/>
          <w:color w:val="000000" w:themeColor="text1"/>
          <w:sz w:val="20"/>
          <w:szCs w:val="20"/>
          <w:lang w:val="uz-Cyrl-UZ"/>
        </w:rPr>
        <w:t xml:space="preserve">      </w:t>
      </w:r>
      <w:r w:rsidR="006916A2" w:rsidRPr="00AA2773">
        <w:rPr>
          <w:rFonts w:ascii="Times New Roman" w:eastAsiaTheme="minorEastAsia" w:hAnsi="Times New Roman" w:cs="Times New Roman"/>
          <w:color w:val="000000" w:themeColor="text1"/>
          <w:sz w:val="20"/>
          <w:szCs w:val="20"/>
          <w:lang w:val="uz-Cyrl-UZ"/>
        </w:rPr>
        <w:t xml:space="preserve">     </w:t>
      </w:r>
      <w:r w:rsidR="00F2108A" w:rsidRPr="00AA2773">
        <w:rPr>
          <w:rFonts w:ascii="Times New Roman" w:eastAsiaTheme="minorEastAsia" w:hAnsi="Times New Roman" w:cs="Times New Roman"/>
          <w:color w:val="000000" w:themeColor="text1"/>
          <w:sz w:val="20"/>
          <w:szCs w:val="20"/>
          <w:lang w:val="uz-Cyrl-UZ"/>
        </w:rPr>
        <w:t xml:space="preserve"> </w:t>
      </w:r>
      <w:r w:rsidR="00B032DB" w:rsidRPr="00AA2773">
        <w:rPr>
          <w:rFonts w:ascii="Times New Roman" w:eastAsiaTheme="minorEastAsia" w:hAnsi="Times New Roman" w:cs="Times New Roman"/>
          <w:color w:val="000000" w:themeColor="text1"/>
          <w:sz w:val="20"/>
          <w:szCs w:val="20"/>
          <w:lang w:val="uz-Cyrl-UZ"/>
        </w:rPr>
        <w:t>(20)</w:t>
      </w:r>
    </w:p>
    <w:p w14:paraId="27049B1D" w14:textId="44E678EA" w:rsidR="00F2108A" w:rsidRPr="00AA2773" w:rsidRDefault="00000000" w:rsidP="00FA171A">
      <w:pPr>
        <w:spacing w:after="0" w:line="240" w:lineRule="auto"/>
        <w:ind w:firstLine="284"/>
        <w:jc w:val="right"/>
        <w:rPr>
          <w:rFonts w:ascii="Times New Roman" w:eastAsiaTheme="minorEastAsia" w:hAnsi="Times New Roman" w:cs="Times New Roman"/>
          <w:color w:val="000000" w:themeColor="text1"/>
          <w:sz w:val="20"/>
          <w:szCs w:val="20"/>
          <w:lang w:val="uz-Cyrl-UZ"/>
        </w:rPr>
      </w:pPr>
      <m:oMath>
        <m:sSub>
          <m:sSubPr>
            <m:ctrlPr>
              <w:rPr>
                <w:rFonts w:ascii="Cambria Math" w:eastAsiaTheme="minorEastAsia" w:hAnsi="Cambria Math" w:cs="Times New Roman"/>
                <w:color w:val="000000" w:themeColor="text1"/>
                <w:sz w:val="20"/>
                <w:szCs w:val="20"/>
                <w:lang w:val="uz-Cyrl-UZ"/>
              </w:rPr>
            </m:ctrlPr>
          </m:sSubPr>
          <m:e>
            <m:r>
              <m:rPr>
                <m:sty m:val="p"/>
              </m:rPr>
              <w:rPr>
                <w:rFonts w:ascii="Cambria Math" w:eastAsiaTheme="minorEastAsia" w:hAnsi="Cambria Math" w:cs="Times New Roman"/>
                <w:color w:val="000000" w:themeColor="text1"/>
                <w:sz w:val="20"/>
                <w:szCs w:val="20"/>
                <w:lang w:val="uz-Cyrl-UZ"/>
              </w:rPr>
              <m:t>ξ</m:t>
            </m:r>
          </m:e>
          <m:sub>
            <m:r>
              <m:rPr>
                <m:sty m:val="p"/>
              </m:rPr>
              <w:rPr>
                <w:rFonts w:ascii="Cambria Math" w:eastAsiaTheme="minorEastAsia" w:hAnsi="Cambria Math" w:cs="Times New Roman"/>
                <w:color w:val="000000" w:themeColor="text1"/>
                <w:sz w:val="20"/>
                <w:szCs w:val="20"/>
                <w:lang w:val="uz-Cyrl-UZ"/>
              </w:rPr>
              <m:t>3a</m:t>
            </m:r>
          </m:sub>
        </m:sSub>
        <m:r>
          <m:rPr>
            <m:sty m:val="p"/>
          </m:rPr>
          <w:rPr>
            <w:rFonts w:ascii="Cambria Math" w:eastAsiaTheme="minorEastAsia" w:hAnsi="Cambria Math" w:cs="Times New Roman"/>
            <w:color w:val="000000" w:themeColor="text1"/>
            <w:sz w:val="20"/>
            <w:szCs w:val="20"/>
            <w:lang w:val="uz-Cyrl-UZ"/>
          </w:rPr>
          <m:t>=</m:t>
        </m:r>
        <m:f>
          <m:fPr>
            <m:ctrlPr>
              <w:rPr>
                <w:rFonts w:ascii="Cambria Math" w:eastAsiaTheme="minorEastAsia" w:hAnsi="Cambria Math" w:cs="Times New Roman"/>
                <w:color w:val="000000" w:themeColor="text1"/>
                <w:sz w:val="20"/>
                <w:szCs w:val="20"/>
              </w:rPr>
            </m:ctrlPr>
          </m:fPr>
          <m:num>
            <m:sSup>
              <m:sSupPr>
                <m:ctrlPr>
                  <w:rPr>
                    <w:rFonts w:ascii="Cambria Math" w:eastAsiaTheme="minorEastAsia" w:hAnsi="Cambria Math" w:cs="Times New Roman"/>
                    <w:color w:val="000000" w:themeColor="text1"/>
                    <w:sz w:val="20"/>
                    <w:szCs w:val="20"/>
                    <w:lang w:val="en-US"/>
                  </w:rPr>
                </m:ctrlPr>
              </m:sSupPr>
              <m:e>
                <m:r>
                  <m:rPr>
                    <m:sty m:val="p"/>
                  </m:rPr>
                  <w:rPr>
                    <w:rFonts w:ascii="Cambria Math" w:eastAsiaTheme="minorEastAsia" w:hAnsi="Cambria Math" w:cs="Times New Roman"/>
                    <w:color w:val="000000" w:themeColor="text1"/>
                    <w:sz w:val="20"/>
                    <w:szCs w:val="20"/>
                    <w:lang w:val="uz-Cyrl-UZ"/>
                  </w:rPr>
                  <m:t>9α</m:t>
                </m:r>
              </m:e>
              <m:sup>
                <m:r>
                  <m:rPr>
                    <m:sty m:val="p"/>
                  </m:rPr>
                  <w:rPr>
                    <w:rFonts w:ascii="Cambria Math" w:eastAsiaTheme="minorEastAsia" w:hAnsi="Cambria Math" w:cs="Times New Roman"/>
                    <w:color w:val="000000" w:themeColor="text1"/>
                    <w:sz w:val="20"/>
                    <w:szCs w:val="20"/>
                    <w:lang w:val="uz-Cyrl-UZ"/>
                  </w:rPr>
                  <m:t>2</m:t>
                </m:r>
              </m:sup>
            </m:sSup>
            <m:r>
              <m:rPr>
                <m:sty m:val="p"/>
              </m:rPr>
              <w:rPr>
                <w:rFonts w:ascii="Cambria Math" w:eastAsiaTheme="minorEastAsia" w:hAnsi="Cambria Math" w:cs="Times New Roman"/>
                <w:color w:val="000000" w:themeColor="text1"/>
                <w:sz w:val="20"/>
                <w:szCs w:val="20"/>
                <w:lang w:val="uz-Cyrl-UZ"/>
              </w:rPr>
              <m:t xml:space="preserve"> </m:t>
            </m:r>
            <m:sSubSup>
              <m:sSubSupPr>
                <m:ctrlPr>
                  <w:rPr>
                    <w:rFonts w:ascii="Cambria Math" w:eastAsiaTheme="minorEastAsia" w:hAnsi="Cambria Math" w:cs="Times New Roman"/>
                    <w:color w:val="000000" w:themeColor="text1"/>
                    <w:sz w:val="20"/>
                    <w:szCs w:val="20"/>
                  </w:rPr>
                </m:ctrlPr>
              </m:sSubSupPr>
              <m:e>
                <m:r>
                  <m:rPr>
                    <m:sty m:val="p"/>
                  </m:rPr>
                  <w:rPr>
                    <w:rFonts w:ascii="Cambria Math" w:eastAsiaTheme="minorEastAsia" w:hAnsi="Cambria Math" w:cs="Times New Roman"/>
                    <w:color w:val="000000" w:themeColor="text1"/>
                    <w:sz w:val="20"/>
                    <w:szCs w:val="20"/>
                    <w:lang w:val="uz-Cyrl-UZ"/>
                  </w:rPr>
                  <m:t>ξ</m:t>
                </m:r>
              </m:e>
              <m:sub>
                <m:r>
                  <m:rPr>
                    <m:sty m:val="p"/>
                  </m:rPr>
                  <w:rPr>
                    <w:rFonts w:ascii="Cambria Math" w:eastAsiaTheme="minorEastAsia" w:hAnsi="Cambria Math" w:cs="Times New Roman"/>
                    <w:color w:val="000000" w:themeColor="text1"/>
                    <w:sz w:val="20"/>
                    <w:szCs w:val="20"/>
                    <w:lang w:val="uz-Cyrl-UZ"/>
                  </w:rPr>
                  <m:t>1a</m:t>
                </m:r>
              </m:sub>
              <m:sup>
                <m:r>
                  <m:rPr>
                    <m:sty m:val="p"/>
                  </m:rPr>
                  <w:rPr>
                    <w:rFonts w:ascii="Cambria Math" w:eastAsiaTheme="minorEastAsia" w:hAnsi="Cambria Math" w:cs="Times New Roman"/>
                    <w:color w:val="000000" w:themeColor="text1"/>
                    <w:sz w:val="20"/>
                    <w:szCs w:val="20"/>
                    <w:lang w:val="uz-Cyrl-UZ"/>
                  </w:rPr>
                  <m:t>Θ</m:t>
                </m:r>
              </m:sup>
            </m:sSubSup>
          </m:num>
          <m:den>
            <m:r>
              <m:rPr>
                <m:sty m:val="p"/>
              </m:rPr>
              <w:rPr>
                <w:rFonts w:ascii="Cambria Math" w:eastAsiaTheme="minorEastAsia" w:hAnsi="Cambria Math" w:cs="Times New Roman"/>
                <w:color w:val="000000" w:themeColor="text1"/>
                <w:sz w:val="20"/>
                <w:szCs w:val="20"/>
                <w:lang w:val="uz-Cyrl-UZ"/>
              </w:rPr>
              <m:t>16</m:t>
            </m:r>
            <m:rad>
              <m:radPr>
                <m:degHide m:val="1"/>
                <m:ctrlPr>
                  <w:rPr>
                    <w:rFonts w:ascii="Cambria Math" w:eastAsiaTheme="minorEastAsia" w:hAnsi="Cambria Math" w:cs="Times New Roman"/>
                    <w:color w:val="000000" w:themeColor="text1"/>
                    <w:sz w:val="20"/>
                    <w:szCs w:val="20"/>
                    <w:lang w:val="uz-Cyrl-UZ"/>
                  </w:rPr>
                </m:ctrlPr>
              </m:radPr>
              <m:deg/>
              <m:e>
                <m:sSup>
                  <m:sSupPr>
                    <m:ctrlPr>
                      <w:rPr>
                        <w:rFonts w:ascii="Cambria Math" w:eastAsiaTheme="minorEastAsia" w:hAnsi="Cambria Math" w:cs="Times New Roman"/>
                        <w:color w:val="000000" w:themeColor="text1"/>
                        <w:sz w:val="20"/>
                        <w:szCs w:val="20"/>
                        <w:lang w:val="uz-Cyrl-UZ"/>
                      </w:rPr>
                    </m:ctrlPr>
                  </m:sSupPr>
                  <m:e>
                    <m:r>
                      <m:rPr>
                        <m:sty m:val="p"/>
                      </m:rPr>
                      <w:rPr>
                        <w:rFonts w:ascii="Cambria Math" w:eastAsiaTheme="minorEastAsia" w:hAnsi="Cambria Math" w:cs="Times New Roman"/>
                        <w:color w:val="000000" w:themeColor="text1"/>
                        <w:sz w:val="20"/>
                        <w:szCs w:val="20"/>
                        <w:lang w:val="uz-Cyrl-UZ"/>
                      </w:rPr>
                      <m:t>γ</m:t>
                    </m:r>
                  </m:e>
                  <m:sup>
                    <m:r>
                      <m:rPr>
                        <m:sty m:val="p"/>
                      </m:rPr>
                      <w:rPr>
                        <w:rFonts w:ascii="Cambria Math" w:eastAsiaTheme="minorEastAsia" w:hAnsi="Cambria Math" w:cs="Times New Roman"/>
                        <w:color w:val="000000" w:themeColor="text1"/>
                        <w:sz w:val="20"/>
                        <w:szCs w:val="20"/>
                        <w:lang w:val="uz-Cyrl-UZ"/>
                      </w:rPr>
                      <m:t>2</m:t>
                    </m:r>
                  </m:sup>
                </m:sSup>
                <m:r>
                  <m:rPr>
                    <m:sty m:val="p"/>
                  </m:rPr>
                  <w:rPr>
                    <w:rFonts w:ascii="Cambria Math" w:eastAsiaTheme="minorEastAsia" w:hAnsi="Cambria Math" w:cs="Times New Roman"/>
                    <w:color w:val="000000" w:themeColor="text1"/>
                    <w:sz w:val="20"/>
                    <w:szCs w:val="20"/>
                    <w:lang w:val="uz-Cyrl-UZ"/>
                  </w:rPr>
                  <m:t>-9</m:t>
                </m:r>
                <m:sSup>
                  <m:sSupPr>
                    <m:ctrlPr>
                      <w:rPr>
                        <w:rFonts w:ascii="Cambria Math" w:eastAsiaTheme="minorEastAsia" w:hAnsi="Cambria Math" w:cs="Times New Roman"/>
                        <w:color w:val="000000" w:themeColor="text1"/>
                        <w:sz w:val="20"/>
                        <w:szCs w:val="20"/>
                        <w:lang w:val="uz-Cyrl-UZ"/>
                      </w:rPr>
                    </m:ctrlPr>
                  </m:sSupPr>
                  <m:e>
                    <m:r>
                      <m:rPr>
                        <m:sty m:val="p"/>
                      </m:rPr>
                      <w:rPr>
                        <w:rFonts w:ascii="Cambria Math" w:eastAsiaTheme="minorEastAsia" w:hAnsi="Cambria Math" w:cs="Times New Roman"/>
                        <w:color w:val="000000" w:themeColor="text1"/>
                        <w:sz w:val="20"/>
                        <w:szCs w:val="20"/>
                        <w:lang w:val="uz-Cyrl-UZ"/>
                      </w:rPr>
                      <m:t>)</m:t>
                    </m:r>
                  </m:e>
                  <m:sup>
                    <m:r>
                      <m:rPr>
                        <m:sty m:val="p"/>
                      </m:rPr>
                      <w:rPr>
                        <w:rFonts w:ascii="Cambria Math" w:eastAsiaTheme="minorEastAsia" w:hAnsi="Cambria Math" w:cs="Times New Roman"/>
                        <w:color w:val="000000" w:themeColor="text1"/>
                        <w:sz w:val="20"/>
                        <w:szCs w:val="20"/>
                        <w:lang w:val="uz-Cyrl-UZ"/>
                      </w:rPr>
                      <m:t>2</m:t>
                    </m:r>
                  </m:sup>
                </m:sSup>
                <m:r>
                  <m:rPr>
                    <m:sty m:val="p"/>
                  </m:rPr>
                  <w:rPr>
                    <w:rFonts w:ascii="Cambria Math" w:eastAsiaTheme="minorEastAsia" w:hAnsi="Cambria Math" w:cs="Times New Roman"/>
                    <w:color w:val="000000" w:themeColor="text1"/>
                    <w:sz w:val="20"/>
                    <w:szCs w:val="20"/>
                    <w:lang w:val="uz-Cyrl-UZ"/>
                  </w:rPr>
                  <m:t>+36</m:t>
                </m:r>
                <m:sSup>
                  <m:sSupPr>
                    <m:ctrlPr>
                      <w:rPr>
                        <w:rFonts w:ascii="Cambria Math" w:eastAsiaTheme="minorEastAsia" w:hAnsi="Cambria Math" w:cs="Times New Roman"/>
                        <w:color w:val="000000" w:themeColor="text1"/>
                        <w:sz w:val="20"/>
                        <w:szCs w:val="20"/>
                        <w:lang w:val="uz-Cyrl-UZ"/>
                      </w:rPr>
                    </m:ctrlPr>
                  </m:sSupPr>
                  <m:e>
                    <m:r>
                      <m:rPr>
                        <m:sty m:val="p"/>
                      </m:rPr>
                      <w:rPr>
                        <w:rFonts w:ascii="Cambria Math" w:eastAsiaTheme="minorEastAsia" w:hAnsi="Cambria Math" w:cs="Times New Roman"/>
                        <w:color w:val="000000" w:themeColor="text1"/>
                        <w:sz w:val="20"/>
                        <w:szCs w:val="20"/>
                        <w:lang w:val="uz-Cyrl-UZ"/>
                      </w:rPr>
                      <m:t>β</m:t>
                    </m:r>
                  </m:e>
                  <m:sup>
                    <m:r>
                      <m:rPr>
                        <m:sty m:val="p"/>
                      </m:rPr>
                      <w:rPr>
                        <w:rFonts w:ascii="Cambria Math" w:eastAsiaTheme="minorEastAsia" w:hAnsi="Cambria Math" w:cs="Times New Roman"/>
                        <w:color w:val="000000" w:themeColor="text1"/>
                        <w:sz w:val="20"/>
                        <w:szCs w:val="20"/>
                        <w:lang w:val="uz-Cyrl-UZ"/>
                      </w:rPr>
                      <m:t>2</m:t>
                    </m:r>
                  </m:sup>
                </m:sSup>
                <m:sSup>
                  <m:sSupPr>
                    <m:ctrlPr>
                      <w:rPr>
                        <w:rFonts w:ascii="Cambria Math" w:eastAsiaTheme="minorEastAsia" w:hAnsi="Cambria Math" w:cs="Times New Roman"/>
                        <w:color w:val="000000" w:themeColor="text1"/>
                        <w:sz w:val="20"/>
                        <w:szCs w:val="20"/>
                        <w:lang w:val="uz-Cyrl-UZ"/>
                      </w:rPr>
                    </m:ctrlPr>
                  </m:sSupPr>
                  <m:e>
                    <m:r>
                      <m:rPr>
                        <m:sty m:val="p"/>
                      </m:rPr>
                      <w:rPr>
                        <w:rFonts w:ascii="Cambria Math" w:eastAsiaTheme="minorEastAsia" w:hAnsi="Cambria Math" w:cs="Times New Roman"/>
                        <w:color w:val="000000" w:themeColor="text1"/>
                        <w:sz w:val="20"/>
                        <w:szCs w:val="20"/>
                        <w:lang w:val="uz-Cyrl-UZ"/>
                      </w:rPr>
                      <m:t>γ</m:t>
                    </m:r>
                  </m:e>
                  <m:sup>
                    <m:r>
                      <m:rPr>
                        <m:sty m:val="p"/>
                      </m:rPr>
                      <w:rPr>
                        <w:rFonts w:ascii="Cambria Math" w:eastAsiaTheme="minorEastAsia" w:hAnsi="Cambria Math" w:cs="Times New Roman"/>
                        <w:color w:val="000000" w:themeColor="text1"/>
                        <w:sz w:val="20"/>
                        <w:szCs w:val="20"/>
                        <w:lang w:val="uz-Cyrl-UZ"/>
                      </w:rPr>
                      <m:t>2</m:t>
                    </m:r>
                  </m:sup>
                </m:sSup>
              </m:e>
            </m:rad>
          </m:den>
        </m:f>
        <m:r>
          <m:rPr>
            <m:sty m:val="p"/>
          </m:rPr>
          <w:rPr>
            <w:rFonts w:ascii="Cambria Math" w:eastAsiaTheme="minorEastAsia" w:hAnsi="Cambria Math" w:cs="Times New Roman"/>
            <w:color w:val="000000" w:themeColor="text1"/>
            <w:sz w:val="20"/>
            <w:szCs w:val="20"/>
            <w:lang w:val="uz-Cyrl-UZ"/>
          </w:rPr>
          <m:t xml:space="preserve"> ; </m:t>
        </m:r>
        <m:sSub>
          <m:sSubPr>
            <m:ctrlPr>
              <w:rPr>
                <w:rFonts w:ascii="Cambria Math" w:eastAsiaTheme="minorEastAsia" w:hAnsi="Cambria Math" w:cs="Times New Roman"/>
                <w:color w:val="000000" w:themeColor="text1"/>
                <w:sz w:val="20"/>
                <w:szCs w:val="20"/>
                <w:lang w:val="uz-Cyrl-UZ"/>
              </w:rPr>
            </m:ctrlPr>
          </m:sSubPr>
          <m:e>
            <m:r>
              <m:rPr>
                <m:sty m:val="p"/>
              </m:rPr>
              <w:rPr>
                <w:rFonts w:ascii="Cambria Math" w:eastAsiaTheme="minorEastAsia" w:hAnsi="Cambria Math" w:cs="Times New Roman"/>
                <w:color w:val="000000" w:themeColor="text1"/>
                <w:sz w:val="20"/>
                <w:szCs w:val="20"/>
                <w:lang w:val="uz-Cyrl-UZ"/>
              </w:rPr>
              <m:t>τ</m:t>
            </m:r>
          </m:e>
          <m:sub>
            <m:r>
              <m:rPr>
                <m:sty m:val="p"/>
              </m:rPr>
              <w:rPr>
                <w:rFonts w:ascii="Cambria Math" w:eastAsiaTheme="minorEastAsia" w:hAnsi="Cambria Math" w:cs="Times New Roman"/>
                <w:color w:val="000000" w:themeColor="text1"/>
                <w:sz w:val="20"/>
                <w:szCs w:val="20"/>
                <w:lang w:val="uz-Cyrl-UZ"/>
              </w:rPr>
              <m:t>3</m:t>
            </m:r>
          </m:sub>
        </m:sSub>
        <m:r>
          <m:rPr>
            <m:sty m:val="p"/>
          </m:rPr>
          <w:rPr>
            <w:rFonts w:ascii="Cambria Math" w:eastAsiaTheme="minorEastAsia" w:hAnsi="Cambria Math" w:cs="Times New Roman"/>
            <w:color w:val="000000" w:themeColor="text1"/>
            <w:sz w:val="20"/>
            <w:szCs w:val="20"/>
            <w:lang w:val="uz-Cyrl-UZ"/>
          </w:rPr>
          <m:t xml:space="preserve"> =</m:t>
        </m:r>
        <m:sSubSup>
          <m:sSubSupPr>
            <m:ctrlPr>
              <w:rPr>
                <w:rFonts w:ascii="Cambria Math" w:eastAsiaTheme="minorEastAsia" w:hAnsi="Cambria Math" w:cs="Times New Roman"/>
                <w:color w:val="000000" w:themeColor="text1"/>
                <w:sz w:val="20"/>
                <w:szCs w:val="20"/>
              </w:rPr>
            </m:ctrlPr>
          </m:sSubSupPr>
          <m:e>
            <m:r>
              <m:rPr>
                <m:sty m:val="p"/>
              </m:rPr>
              <w:rPr>
                <w:rFonts w:ascii="Cambria Math" w:eastAsiaTheme="minorEastAsia" w:hAnsi="Cambria Math" w:cs="Times New Roman"/>
                <w:color w:val="000000" w:themeColor="text1"/>
                <w:sz w:val="20"/>
                <w:szCs w:val="20"/>
                <w:lang w:val="uz-Cyrl-UZ"/>
              </w:rPr>
              <m:t>τ</m:t>
            </m:r>
          </m:e>
          <m:sub>
            <m:r>
              <m:rPr>
                <m:sty m:val="p"/>
              </m:rPr>
              <w:rPr>
                <w:rFonts w:ascii="Cambria Math" w:eastAsiaTheme="minorEastAsia" w:hAnsi="Cambria Math" w:cs="Times New Roman"/>
                <w:color w:val="000000" w:themeColor="text1"/>
                <w:sz w:val="20"/>
                <w:szCs w:val="20"/>
                <w:lang w:val="uz-Cyrl-UZ"/>
              </w:rPr>
              <m:t>1</m:t>
            </m:r>
          </m:sub>
          <m:sup>
            <m:r>
              <m:rPr>
                <m:sty m:val="p"/>
              </m:rPr>
              <w:rPr>
                <w:rFonts w:ascii="Cambria Math" w:eastAsiaTheme="minorEastAsia" w:hAnsi="Cambria Math" w:cs="Times New Roman"/>
                <w:color w:val="000000" w:themeColor="text1"/>
                <w:sz w:val="20"/>
                <w:szCs w:val="20"/>
                <w:lang w:val="uz-Cyrl-UZ"/>
              </w:rPr>
              <m:t>Θ</m:t>
            </m:r>
          </m:sup>
        </m:sSubSup>
        <m:r>
          <m:rPr>
            <m:sty m:val="p"/>
          </m:rPr>
          <w:rPr>
            <w:rFonts w:ascii="Cambria Math" w:eastAsiaTheme="minorEastAsia" w:hAnsi="Cambria Math" w:cs="Times New Roman"/>
            <w:color w:val="000000" w:themeColor="text1"/>
            <w:sz w:val="20"/>
            <w:szCs w:val="20"/>
            <w:lang w:val="uz-Cyrl-UZ"/>
          </w:rPr>
          <m:t>+arctg</m:t>
        </m:r>
        <m:f>
          <m:fPr>
            <m:ctrlPr>
              <w:rPr>
                <w:rFonts w:ascii="Cambria Math" w:eastAsiaTheme="minorEastAsia" w:hAnsi="Cambria Math" w:cs="Times New Roman"/>
                <w:color w:val="000000" w:themeColor="text1"/>
                <w:sz w:val="20"/>
                <w:szCs w:val="20"/>
                <w:lang w:val="en-US"/>
              </w:rPr>
            </m:ctrlPr>
          </m:fPr>
          <m:num>
            <m:r>
              <m:rPr>
                <m:sty m:val="p"/>
              </m:rPr>
              <w:rPr>
                <w:rFonts w:ascii="Cambria Math" w:eastAsiaTheme="minorEastAsia" w:hAnsi="Cambria Math" w:cs="Times New Roman"/>
                <w:color w:val="000000" w:themeColor="text1"/>
                <w:sz w:val="20"/>
                <w:szCs w:val="20"/>
                <w:lang w:val="uz-Cyrl-UZ"/>
              </w:rPr>
              <m:t>6βγ</m:t>
            </m:r>
          </m:num>
          <m:den>
            <m:sSup>
              <m:sSupPr>
                <m:ctrlPr>
                  <w:rPr>
                    <w:rFonts w:ascii="Cambria Math" w:eastAsiaTheme="minorEastAsia" w:hAnsi="Cambria Math" w:cs="Times New Roman"/>
                    <w:color w:val="000000" w:themeColor="text1"/>
                    <w:sz w:val="20"/>
                    <w:szCs w:val="20"/>
                    <w:lang w:val="en-US"/>
                  </w:rPr>
                </m:ctrlPr>
              </m:sSupPr>
              <m:e>
                <m:r>
                  <m:rPr>
                    <m:sty m:val="p"/>
                  </m:rPr>
                  <w:rPr>
                    <w:rFonts w:ascii="Cambria Math" w:eastAsiaTheme="minorEastAsia" w:hAnsi="Cambria Math" w:cs="Times New Roman"/>
                    <w:color w:val="000000" w:themeColor="text1"/>
                    <w:sz w:val="20"/>
                    <w:szCs w:val="20"/>
                    <w:lang w:val="uz-Cyrl-UZ"/>
                  </w:rPr>
                  <m:t>γ</m:t>
                </m:r>
              </m:e>
              <m:sup>
                <m:r>
                  <m:rPr>
                    <m:sty m:val="p"/>
                  </m:rPr>
                  <w:rPr>
                    <w:rFonts w:ascii="Cambria Math" w:eastAsiaTheme="minorEastAsia" w:hAnsi="Cambria Math" w:cs="Times New Roman"/>
                    <w:color w:val="000000" w:themeColor="text1"/>
                    <w:sz w:val="20"/>
                    <w:szCs w:val="20"/>
                    <w:lang w:val="uz-Cyrl-UZ"/>
                  </w:rPr>
                  <m:t>2</m:t>
                </m:r>
              </m:sup>
            </m:sSup>
            <m:r>
              <m:rPr>
                <m:sty m:val="p"/>
              </m:rPr>
              <w:rPr>
                <w:rFonts w:ascii="Cambria Math" w:eastAsiaTheme="minorEastAsia" w:hAnsi="Cambria Math" w:cs="Times New Roman"/>
                <w:color w:val="000000" w:themeColor="text1"/>
                <w:sz w:val="20"/>
                <w:szCs w:val="20"/>
                <w:lang w:val="uz-Cyrl-UZ"/>
              </w:rPr>
              <m:t>-9</m:t>
            </m:r>
          </m:den>
        </m:f>
        <m:r>
          <m:rPr>
            <m:sty m:val="p"/>
          </m:rPr>
          <w:rPr>
            <w:rFonts w:ascii="Cambria Math" w:eastAsiaTheme="minorEastAsia" w:hAnsi="Cambria Math" w:cs="Times New Roman"/>
            <w:color w:val="000000" w:themeColor="text1"/>
            <w:sz w:val="20"/>
            <w:szCs w:val="20"/>
            <w:lang w:val="uz-Cyrl-UZ"/>
          </w:rPr>
          <m:t>χ;</m:t>
        </m:r>
      </m:oMath>
      <w:r w:rsidR="006916A2" w:rsidRPr="00AA2773">
        <w:rPr>
          <w:rFonts w:ascii="Times New Roman" w:eastAsiaTheme="minorEastAsia" w:hAnsi="Times New Roman" w:cs="Times New Roman"/>
          <w:color w:val="000000" w:themeColor="text1"/>
          <w:sz w:val="20"/>
          <w:szCs w:val="20"/>
          <w:lang w:val="uz-Cyrl-UZ"/>
        </w:rPr>
        <w:t xml:space="preserve">           </w:t>
      </w:r>
      <w:r w:rsidR="00AA2773">
        <w:rPr>
          <w:rFonts w:ascii="Times New Roman" w:eastAsiaTheme="minorEastAsia" w:hAnsi="Times New Roman" w:cs="Times New Roman"/>
          <w:color w:val="000000" w:themeColor="text1"/>
          <w:sz w:val="20"/>
          <w:szCs w:val="20"/>
          <w:lang w:val="uz-Cyrl-UZ"/>
        </w:rPr>
        <w:t xml:space="preserve">                             </w:t>
      </w:r>
      <w:r w:rsidR="006916A2" w:rsidRPr="00AA2773">
        <w:rPr>
          <w:rFonts w:ascii="Times New Roman" w:eastAsiaTheme="minorEastAsia" w:hAnsi="Times New Roman" w:cs="Times New Roman"/>
          <w:color w:val="000000" w:themeColor="text1"/>
          <w:sz w:val="20"/>
          <w:szCs w:val="20"/>
          <w:lang w:val="uz-Cyrl-UZ"/>
        </w:rPr>
        <w:t xml:space="preserve">         </w:t>
      </w:r>
      <w:r w:rsidR="00B032DB" w:rsidRPr="00AA2773">
        <w:rPr>
          <w:rFonts w:ascii="Times New Roman" w:eastAsiaTheme="minorEastAsia" w:hAnsi="Times New Roman" w:cs="Times New Roman"/>
          <w:color w:val="000000" w:themeColor="text1"/>
          <w:sz w:val="20"/>
          <w:szCs w:val="20"/>
          <w:lang w:val="uz-Cyrl-UZ"/>
        </w:rPr>
        <w:t>(21)</w:t>
      </w:r>
    </w:p>
    <w:p w14:paraId="07007018" w14:textId="77777777" w:rsidR="00B6492C" w:rsidRPr="00AA2773" w:rsidRDefault="00B6492C" w:rsidP="00FA171A">
      <w:pPr>
        <w:spacing w:after="0" w:line="240" w:lineRule="auto"/>
        <w:ind w:firstLine="284"/>
        <w:jc w:val="both"/>
        <w:rPr>
          <w:rFonts w:ascii="Times New Roman" w:hAnsi="Times New Roman" w:cs="Times New Roman"/>
          <w:color w:val="000000" w:themeColor="text1"/>
          <w:sz w:val="20"/>
          <w:szCs w:val="20"/>
          <w:shd w:val="clear" w:color="auto" w:fill="FFFFFF"/>
          <w:lang w:val="en-US"/>
        </w:rPr>
      </w:pPr>
      <w:r w:rsidRPr="00AA2773">
        <w:rPr>
          <w:rFonts w:ascii="Times New Roman" w:hAnsi="Times New Roman" w:cs="Times New Roman"/>
          <w:color w:val="000000" w:themeColor="text1"/>
          <w:sz w:val="20"/>
          <w:szCs w:val="20"/>
          <w:shd w:val="clear" w:color="auto" w:fill="FFFFFF"/>
          <w:lang w:val="en-US"/>
        </w:rPr>
        <w:t>Substituting integral (19) into the second equation of (9), we find the second approximation for the power balance:</w:t>
      </w:r>
    </w:p>
    <w:p w14:paraId="63686580" w14:textId="58B9780E" w:rsidR="008C3604" w:rsidRPr="00AA2773" w:rsidRDefault="00000000" w:rsidP="00FA171A">
      <w:pPr>
        <w:spacing w:after="0" w:line="240" w:lineRule="auto"/>
        <w:ind w:firstLine="284"/>
        <w:jc w:val="right"/>
        <w:rPr>
          <w:ins w:id="7" w:author="Asus" w:date="2025-04-27T16:04:00Z"/>
          <w:rFonts w:ascii="Times New Roman" w:eastAsiaTheme="minorEastAsia" w:hAnsi="Times New Roman" w:cs="Times New Roman"/>
          <w:color w:val="000000" w:themeColor="text1"/>
          <w:sz w:val="20"/>
          <w:szCs w:val="20"/>
          <w:lang w:val="uz-Cyrl-UZ"/>
        </w:rPr>
      </w:pPr>
      <m:oMath>
        <m:sSub>
          <m:sSubPr>
            <m:ctrlPr>
              <w:rPr>
                <w:rFonts w:ascii="Cambria Math" w:eastAsiaTheme="minorEastAsia" w:hAnsi="Cambria Math" w:cs="Times New Roman"/>
                <w:color w:val="000000" w:themeColor="text1"/>
                <w:sz w:val="20"/>
                <w:szCs w:val="20"/>
                <w:lang w:val="uz-Cyrl-UZ"/>
              </w:rPr>
            </m:ctrlPr>
          </m:sSubPr>
          <m:e>
            <m:r>
              <m:rPr>
                <m:sty m:val="p"/>
              </m:rPr>
              <w:rPr>
                <w:rFonts w:ascii="Cambria Math" w:eastAsiaTheme="minorEastAsia" w:hAnsi="Cambria Math" w:cs="Times New Roman"/>
                <w:color w:val="000000" w:themeColor="text1"/>
                <w:sz w:val="20"/>
                <w:szCs w:val="20"/>
                <w:lang w:val="uz-Cyrl-UZ"/>
              </w:rPr>
              <m:t>μ=</m:t>
            </m:r>
            <m:f>
              <m:fPr>
                <m:ctrlPr>
                  <w:rPr>
                    <w:rFonts w:ascii="Cambria Math" w:eastAsiaTheme="minorEastAsia" w:hAnsi="Cambria Math" w:cs="Times New Roman"/>
                    <w:color w:val="000000" w:themeColor="text1"/>
                    <w:sz w:val="20"/>
                    <w:szCs w:val="20"/>
                    <w:lang w:val="uz-Cyrl-UZ"/>
                  </w:rPr>
                </m:ctrlPr>
              </m:fPr>
              <m:num>
                <m:r>
                  <m:rPr>
                    <m:sty m:val="p"/>
                  </m:rPr>
                  <w:rPr>
                    <w:rFonts w:ascii="Cambria Math" w:eastAsiaTheme="minorEastAsia" w:hAnsi="Cambria Math" w:cs="Times New Roman"/>
                    <w:color w:val="000000" w:themeColor="text1"/>
                    <w:sz w:val="20"/>
                    <w:szCs w:val="20"/>
                    <w:lang w:val="uz-Cyrl-UZ"/>
                  </w:rPr>
                  <m:t>1</m:t>
                </m:r>
              </m:num>
              <m:den>
                <m:r>
                  <m:rPr>
                    <m:sty m:val="p"/>
                  </m:rPr>
                  <w:rPr>
                    <w:rFonts w:ascii="Cambria Math" w:eastAsiaTheme="minorEastAsia" w:hAnsi="Cambria Math" w:cs="Times New Roman"/>
                    <w:color w:val="000000" w:themeColor="text1"/>
                    <w:sz w:val="20"/>
                    <w:szCs w:val="20"/>
                    <w:lang w:val="uz-Cyrl-UZ"/>
                  </w:rPr>
                  <m:t>2</m:t>
                </m:r>
              </m:den>
            </m:f>
            <m:r>
              <m:rPr>
                <m:sty m:val="p"/>
              </m:rPr>
              <w:rPr>
                <w:rFonts w:ascii="Cambria Math" w:eastAsiaTheme="minorEastAsia" w:hAnsi="Cambria Math" w:cs="Times New Roman"/>
                <w:color w:val="000000" w:themeColor="text1"/>
                <w:sz w:val="20"/>
                <w:szCs w:val="20"/>
                <w:lang w:val="uz-Cyrl-UZ"/>
              </w:rPr>
              <m:t>ξ</m:t>
            </m:r>
          </m:e>
          <m:sub>
            <m:r>
              <m:rPr>
                <m:sty m:val="p"/>
              </m:rPr>
              <w:rPr>
                <w:rFonts w:ascii="Cambria Math" w:eastAsiaTheme="minorEastAsia" w:hAnsi="Cambria Math" w:cs="Times New Roman"/>
                <w:color w:val="000000" w:themeColor="text1"/>
                <w:sz w:val="20"/>
                <w:szCs w:val="20"/>
                <w:lang w:val="uz-Cyrl-UZ"/>
              </w:rPr>
              <m:t>1a</m:t>
            </m:r>
          </m:sub>
        </m:sSub>
        <m:r>
          <m:rPr>
            <m:sty m:val="p"/>
          </m:rPr>
          <w:rPr>
            <w:rFonts w:ascii="Cambria Math" w:eastAsiaTheme="minorEastAsia" w:hAnsi="Cambria Math" w:cs="Times New Roman"/>
            <w:color w:val="000000" w:themeColor="text1"/>
            <w:sz w:val="20"/>
            <w:szCs w:val="20"/>
            <w:lang w:val="uz-Cyrl-UZ"/>
          </w:rPr>
          <m:t>sin</m:t>
        </m:r>
        <m:sSub>
          <m:sSubPr>
            <m:ctrlPr>
              <w:rPr>
                <w:rFonts w:ascii="Cambria Math" w:eastAsiaTheme="minorEastAsia" w:hAnsi="Cambria Math" w:cs="Times New Roman"/>
                <w:color w:val="000000" w:themeColor="text1"/>
                <w:sz w:val="20"/>
                <w:szCs w:val="20"/>
                <w:lang w:val="uz-Cyrl-UZ"/>
              </w:rPr>
            </m:ctrlPr>
          </m:sSubPr>
          <m:e>
            <m:r>
              <m:rPr>
                <m:sty m:val="p"/>
              </m:rPr>
              <w:rPr>
                <w:rFonts w:ascii="Cambria Math" w:eastAsiaTheme="minorEastAsia" w:hAnsi="Cambria Math" w:cs="Times New Roman"/>
                <w:color w:val="000000" w:themeColor="text1"/>
                <w:sz w:val="20"/>
                <w:szCs w:val="20"/>
                <w:lang w:val="uz-Cyrl-UZ"/>
              </w:rPr>
              <m:t>τ</m:t>
            </m:r>
          </m:e>
          <m:sub>
            <m:r>
              <m:rPr>
                <m:sty m:val="p"/>
              </m:rPr>
              <w:rPr>
                <w:rFonts w:ascii="Cambria Math" w:eastAsiaTheme="minorEastAsia" w:hAnsi="Cambria Math" w:cs="Times New Roman"/>
                <w:color w:val="000000" w:themeColor="text1"/>
                <w:sz w:val="20"/>
                <w:szCs w:val="20"/>
                <w:lang w:val="uz-Cyrl-UZ"/>
              </w:rPr>
              <m:t>1</m:t>
            </m:r>
          </m:sub>
        </m:sSub>
      </m:oMath>
      <w:r w:rsidR="00C60310" w:rsidRPr="00AA2773">
        <w:rPr>
          <w:rFonts w:ascii="Times New Roman" w:eastAsiaTheme="minorEastAsia" w:hAnsi="Times New Roman" w:cs="Times New Roman"/>
          <w:color w:val="000000" w:themeColor="text1"/>
          <w:sz w:val="20"/>
          <w:szCs w:val="20"/>
          <w:lang w:val="uz-Cyrl-UZ"/>
        </w:rPr>
        <w:t xml:space="preserve"> </w:t>
      </w:r>
      <w:r w:rsidR="006916A2" w:rsidRPr="00AA2773">
        <w:rPr>
          <w:rFonts w:ascii="Times New Roman" w:eastAsiaTheme="minorEastAsia" w:hAnsi="Times New Roman" w:cs="Times New Roman"/>
          <w:color w:val="000000" w:themeColor="text1"/>
          <w:sz w:val="20"/>
          <w:szCs w:val="20"/>
          <w:lang w:val="uz-Cyrl-UZ"/>
        </w:rPr>
        <w:t xml:space="preserve">                               </w:t>
      </w:r>
      <w:r w:rsidR="000078D7" w:rsidRPr="00AA2773">
        <w:rPr>
          <w:rFonts w:ascii="Times New Roman" w:eastAsiaTheme="minorEastAsia" w:hAnsi="Times New Roman" w:cs="Times New Roman"/>
          <w:color w:val="000000" w:themeColor="text1"/>
          <w:sz w:val="20"/>
          <w:szCs w:val="20"/>
          <w:lang w:val="uz-Cyrl-UZ"/>
        </w:rPr>
        <w:t xml:space="preserve">     </w:t>
      </w:r>
      <w:r w:rsidR="00AA2773">
        <w:rPr>
          <w:rFonts w:ascii="Times New Roman" w:eastAsiaTheme="minorEastAsia" w:hAnsi="Times New Roman" w:cs="Times New Roman"/>
          <w:color w:val="000000" w:themeColor="text1"/>
          <w:sz w:val="20"/>
          <w:szCs w:val="20"/>
          <w:lang w:val="uz-Cyrl-UZ"/>
        </w:rPr>
        <w:t xml:space="preserve">                                  </w:t>
      </w:r>
      <w:r w:rsidR="000078D7" w:rsidRPr="00AA2773">
        <w:rPr>
          <w:rFonts w:ascii="Times New Roman" w:eastAsiaTheme="minorEastAsia" w:hAnsi="Times New Roman" w:cs="Times New Roman"/>
          <w:color w:val="000000" w:themeColor="text1"/>
          <w:sz w:val="20"/>
          <w:szCs w:val="20"/>
          <w:lang w:val="uz-Cyrl-UZ"/>
        </w:rPr>
        <w:t xml:space="preserve">       </w:t>
      </w:r>
      <w:r w:rsidR="006916A2" w:rsidRPr="00AA2773">
        <w:rPr>
          <w:rFonts w:ascii="Times New Roman" w:eastAsiaTheme="minorEastAsia" w:hAnsi="Times New Roman" w:cs="Times New Roman"/>
          <w:color w:val="000000" w:themeColor="text1"/>
          <w:sz w:val="20"/>
          <w:szCs w:val="20"/>
          <w:lang w:val="uz-Cyrl-UZ"/>
        </w:rPr>
        <w:t xml:space="preserve">     </w:t>
      </w:r>
      <w:r w:rsidR="00B032DB" w:rsidRPr="00AA2773">
        <w:rPr>
          <w:rFonts w:ascii="Times New Roman" w:eastAsiaTheme="minorEastAsia" w:hAnsi="Times New Roman" w:cs="Times New Roman"/>
          <w:color w:val="000000" w:themeColor="text1"/>
          <w:sz w:val="20"/>
          <w:szCs w:val="20"/>
          <w:lang w:val="uz-Cyrl-UZ"/>
        </w:rPr>
        <w:t>(22)</w:t>
      </w:r>
    </w:p>
    <w:p w14:paraId="0BE79B33" w14:textId="77777777" w:rsidR="00164EDE" w:rsidRPr="00AA2773" w:rsidRDefault="00164EDE" w:rsidP="00FA171A">
      <w:pPr>
        <w:spacing w:after="0" w:line="240" w:lineRule="auto"/>
        <w:ind w:firstLine="284"/>
        <w:jc w:val="both"/>
        <w:rPr>
          <w:rFonts w:ascii="Times New Roman" w:hAnsi="Times New Roman" w:cs="Times New Roman"/>
          <w:color w:val="000000" w:themeColor="text1"/>
          <w:sz w:val="20"/>
          <w:szCs w:val="20"/>
          <w:shd w:val="clear" w:color="auto" w:fill="FFFFFF"/>
          <w:lang w:val="en-US"/>
        </w:rPr>
      </w:pPr>
      <w:r w:rsidRPr="00AA2773">
        <w:rPr>
          <w:rFonts w:ascii="Times New Roman" w:hAnsi="Times New Roman" w:cs="Times New Roman"/>
          <w:color w:val="000000" w:themeColor="text1"/>
          <w:sz w:val="20"/>
          <w:szCs w:val="20"/>
          <w:shd w:val="clear" w:color="auto" w:fill="FFFFFF"/>
          <w:lang w:val="en-US"/>
        </w:rPr>
        <w:t>It is particularly important to note that the displacement of the mean position during oscillations of the working organ is determined by the centrifugal inertia force developed by the pendulum during its swings, which was not accounted for above. The instantaneous value of this centrifugal force is determined from the formulas.</w:t>
      </w:r>
    </w:p>
    <w:p w14:paraId="43B36FC4" w14:textId="5E3FA320" w:rsidR="005E6932" w:rsidRPr="00AA2773" w:rsidRDefault="00AA2773" w:rsidP="00FA171A">
      <w:pPr>
        <w:spacing w:after="0" w:line="240" w:lineRule="auto"/>
        <w:ind w:firstLine="284"/>
        <w:jc w:val="right"/>
        <w:rPr>
          <w:rFonts w:ascii="Times New Roman" w:eastAsiaTheme="minorEastAsia" w:hAnsi="Times New Roman" w:cs="Times New Roman"/>
          <w:color w:val="000000" w:themeColor="text1"/>
          <w:sz w:val="20"/>
          <w:szCs w:val="20"/>
          <w:lang w:val="uz-Cyrl-UZ"/>
        </w:rPr>
      </w:pPr>
      <m:oMath>
        <m:r>
          <m:rPr>
            <m:sty m:val="p"/>
          </m:rPr>
          <w:rPr>
            <w:rFonts w:ascii="Cambria Math" w:eastAsiaTheme="minorEastAsia" w:hAnsi="Cambria Math" w:cs="Times New Roman"/>
            <w:color w:val="000000" w:themeColor="text1"/>
            <w:sz w:val="20"/>
            <w:szCs w:val="20"/>
            <w:lang w:val="en-US"/>
          </w:rPr>
          <m:t xml:space="preserve"> </m:t>
        </m:r>
        <m:r>
          <m:rPr>
            <m:sty m:val="p"/>
          </m:rPr>
          <w:rPr>
            <w:rFonts w:ascii="Cambria Math" w:eastAsiaTheme="minorEastAsia" w:hAnsi="Cambria Math" w:cs="Times New Roman"/>
            <w:color w:val="000000" w:themeColor="text1"/>
            <w:sz w:val="20"/>
            <w:szCs w:val="20"/>
          </w:rPr>
          <m:t>ρ</m:t>
        </m:r>
        <m:r>
          <m:rPr>
            <m:sty m:val="p"/>
          </m:rPr>
          <w:rPr>
            <w:rFonts w:ascii="Cambria Math" w:eastAsiaTheme="minorEastAsia" w:hAnsi="Cambria Math" w:cs="Times New Roman"/>
            <w:color w:val="000000" w:themeColor="text1"/>
            <w:sz w:val="20"/>
            <w:szCs w:val="20"/>
            <w:lang w:val="en-US"/>
          </w:rPr>
          <m:t>=</m:t>
        </m:r>
        <m:d>
          <m:dPr>
            <m:ctrlPr>
              <w:rPr>
                <w:rFonts w:ascii="Cambria Math" w:eastAsiaTheme="minorEastAsia" w:hAnsi="Cambria Math" w:cs="Times New Roman"/>
                <w:color w:val="000000" w:themeColor="text1"/>
                <w:sz w:val="20"/>
                <w:szCs w:val="20"/>
              </w:rPr>
            </m:ctrlPr>
          </m:dPr>
          <m:e>
            <m:sSub>
              <m:sSubPr>
                <m:ctrlPr>
                  <w:rPr>
                    <w:rFonts w:ascii="Cambria Math" w:hAnsi="Cambria Math" w:cs="Times New Roman"/>
                    <w:color w:val="000000" w:themeColor="text1"/>
                    <w:sz w:val="20"/>
                    <w:szCs w:val="20"/>
                  </w:rPr>
                </m:ctrlPr>
              </m:sSubPr>
              <m:e>
                <m:r>
                  <m:rPr>
                    <m:sty m:val="p"/>
                  </m:rPr>
                  <w:rPr>
                    <w:rFonts w:ascii="Cambria Math" w:hAnsi="Cambria Math" w:cs="Times New Roman"/>
                    <w:color w:val="000000" w:themeColor="text1"/>
                    <w:sz w:val="20"/>
                    <w:szCs w:val="20"/>
                    <w:lang w:val="en-US"/>
                  </w:rPr>
                  <m:t>m</m:t>
                </m:r>
              </m:e>
              <m:sub>
                <m:r>
                  <m:rPr>
                    <m:sty m:val="p"/>
                  </m:rPr>
                  <w:rPr>
                    <w:rFonts w:ascii="Cambria Math" w:hAnsi="Cambria Math" w:cs="Times New Roman"/>
                    <w:color w:val="000000" w:themeColor="text1"/>
                    <w:sz w:val="20"/>
                    <w:szCs w:val="20"/>
                    <w:lang w:val="en-US"/>
                  </w:rPr>
                  <m:t>1</m:t>
                </m:r>
              </m:sub>
            </m:sSub>
            <m:r>
              <m:rPr>
                <m:sty m:val="p"/>
              </m:rPr>
              <w:rPr>
                <w:rFonts w:ascii="Cambria Math" w:hAnsi="Cambria Math" w:cs="Times New Roman"/>
                <w:color w:val="000000" w:themeColor="text1"/>
                <w:sz w:val="20"/>
                <w:szCs w:val="20"/>
                <w:lang w:val="en-US"/>
              </w:rPr>
              <m:t>a+</m:t>
            </m:r>
            <m:sSub>
              <m:sSubPr>
                <m:ctrlPr>
                  <w:rPr>
                    <w:rFonts w:ascii="Cambria Math" w:hAnsi="Cambria Math" w:cs="Times New Roman"/>
                    <w:color w:val="000000" w:themeColor="text1"/>
                    <w:sz w:val="20"/>
                    <w:szCs w:val="20"/>
                  </w:rPr>
                </m:ctrlPr>
              </m:sSubPr>
              <m:e>
                <m:r>
                  <m:rPr>
                    <m:sty m:val="p"/>
                  </m:rPr>
                  <w:rPr>
                    <w:rFonts w:ascii="Cambria Math" w:hAnsi="Cambria Math" w:cs="Times New Roman"/>
                    <w:color w:val="000000" w:themeColor="text1"/>
                    <w:sz w:val="20"/>
                    <w:szCs w:val="20"/>
                    <w:lang w:val="en-US"/>
                  </w:rPr>
                  <m:t>m</m:t>
                </m:r>
              </m:e>
              <m:sub>
                <m:r>
                  <m:rPr>
                    <m:sty m:val="p"/>
                  </m:rPr>
                  <w:rPr>
                    <w:rFonts w:ascii="Cambria Math" w:hAnsi="Cambria Math" w:cs="Times New Roman"/>
                    <w:color w:val="000000" w:themeColor="text1"/>
                    <w:sz w:val="20"/>
                    <w:szCs w:val="20"/>
                    <w:lang w:val="en-US"/>
                  </w:rPr>
                  <m:t>0</m:t>
                </m:r>
              </m:sub>
            </m:sSub>
            <m:r>
              <m:rPr>
                <m:sty m:val="p"/>
              </m:rPr>
              <w:rPr>
                <w:rFonts w:ascii="Cambria Math" w:eastAsiaTheme="minorEastAsia" w:hAnsi="Cambria Math" w:cs="Times New Roman"/>
                <w:color w:val="000000" w:themeColor="text1"/>
                <w:sz w:val="20"/>
                <w:szCs w:val="20"/>
                <w:lang w:val="uz-Cyrl-UZ"/>
              </w:rPr>
              <m:t>l</m:t>
            </m:r>
            <m:ctrlPr>
              <w:rPr>
                <w:rFonts w:ascii="Cambria Math" w:eastAsiaTheme="minorEastAsia" w:hAnsi="Cambria Math" w:cs="Times New Roman"/>
                <w:color w:val="000000" w:themeColor="text1"/>
                <w:sz w:val="20"/>
                <w:szCs w:val="20"/>
                <w:lang w:val="uz-Cyrl-UZ"/>
              </w:rPr>
            </m:ctrlPr>
          </m:e>
        </m:d>
        <m:sSup>
          <m:sSupPr>
            <m:ctrlPr>
              <w:rPr>
                <w:rFonts w:ascii="Cambria Math" w:eastAsiaTheme="minorEastAsia" w:hAnsi="Cambria Math" w:cs="Times New Roman"/>
                <w:color w:val="000000" w:themeColor="text1"/>
                <w:sz w:val="20"/>
                <w:szCs w:val="20"/>
                <w:lang w:val="uz-Cyrl-UZ"/>
              </w:rPr>
            </m:ctrlPr>
          </m:sSupPr>
          <m:e>
            <m:acc>
              <m:accPr>
                <m:chr m:val="̇"/>
                <m:ctrlPr>
                  <w:rPr>
                    <w:rFonts w:ascii="Cambria Math" w:eastAsiaTheme="minorEastAsia" w:hAnsi="Cambria Math" w:cs="Times New Roman"/>
                    <w:color w:val="000000" w:themeColor="text1"/>
                    <w:sz w:val="20"/>
                    <w:szCs w:val="20"/>
                    <w:lang w:val="uz-Cyrl-UZ"/>
                  </w:rPr>
                </m:ctrlPr>
              </m:accPr>
              <m:e>
                <m:r>
                  <m:rPr>
                    <m:sty m:val="p"/>
                  </m:rPr>
                  <w:rPr>
                    <w:rFonts w:ascii="Cambria Math" w:eastAsiaTheme="minorEastAsia" w:hAnsi="Cambria Math" w:cs="Times New Roman"/>
                    <w:color w:val="000000" w:themeColor="text1"/>
                    <w:sz w:val="20"/>
                    <w:szCs w:val="20"/>
                    <w:lang w:val="uz-Cyrl-UZ"/>
                  </w:rPr>
                  <m:t>ψ</m:t>
                </m:r>
              </m:e>
            </m:acc>
          </m:e>
          <m:sup>
            <m:r>
              <m:rPr>
                <m:sty m:val="p"/>
              </m:rPr>
              <w:rPr>
                <w:rFonts w:ascii="Cambria Math" w:eastAsiaTheme="minorEastAsia" w:hAnsi="Cambria Math" w:cs="Times New Roman"/>
                <w:color w:val="000000" w:themeColor="text1"/>
                <w:sz w:val="20"/>
                <w:szCs w:val="20"/>
                <w:lang w:val="uz-Cyrl-UZ"/>
              </w:rPr>
              <m:t>2</m:t>
            </m:r>
          </m:sup>
        </m:sSup>
      </m:oMath>
      <w:r w:rsidR="005E6932" w:rsidRPr="00AA2773">
        <w:rPr>
          <w:rFonts w:ascii="Times New Roman" w:eastAsiaTheme="minorEastAsia" w:hAnsi="Times New Roman" w:cs="Times New Roman"/>
          <w:color w:val="000000" w:themeColor="text1"/>
          <w:sz w:val="20"/>
          <w:szCs w:val="20"/>
          <w:lang w:val="en-US"/>
        </w:rPr>
        <w:t xml:space="preserve"> </w:t>
      </w:r>
      <w:r w:rsidR="006916A2" w:rsidRPr="00AA2773">
        <w:rPr>
          <w:rFonts w:ascii="Times New Roman" w:eastAsiaTheme="minorEastAsia" w:hAnsi="Times New Roman" w:cs="Times New Roman"/>
          <w:color w:val="000000" w:themeColor="text1"/>
          <w:sz w:val="20"/>
          <w:szCs w:val="20"/>
          <w:lang w:val="en-US"/>
        </w:rPr>
        <w:t xml:space="preserve">                                   </w:t>
      </w:r>
      <w:r w:rsidR="000078D7" w:rsidRPr="00AA2773">
        <w:rPr>
          <w:rFonts w:ascii="Times New Roman" w:eastAsiaTheme="minorEastAsia" w:hAnsi="Times New Roman" w:cs="Times New Roman"/>
          <w:color w:val="000000" w:themeColor="text1"/>
          <w:sz w:val="20"/>
          <w:szCs w:val="20"/>
          <w:lang w:val="en-US"/>
        </w:rPr>
        <w:t xml:space="preserve">       </w:t>
      </w:r>
      <w:r>
        <w:rPr>
          <w:rFonts w:ascii="Times New Roman" w:eastAsiaTheme="minorEastAsia" w:hAnsi="Times New Roman" w:cs="Times New Roman"/>
          <w:color w:val="000000" w:themeColor="text1"/>
          <w:sz w:val="20"/>
          <w:szCs w:val="20"/>
          <w:lang w:val="uz-Cyrl-UZ"/>
        </w:rPr>
        <w:t xml:space="preserve">                                  </w:t>
      </w:r>
      <w:r w:rsidR="000078D7" w:rsidRPr="00AA2773">
        <w:rPr>
          <w:rFonts w:ascii="Times New Roman" w:eastAsiaTheme="minorEastAsia" w:hAnsi="Times New Roman" w:cs="Times New Roman"/>
          <w:color w:val="000000" w:themeColor="text1"/>
          <w:sz w:val="20"/>
          <w:szCs w:val="20"/>
          <w:lang w:val="en-US"/>
        </w:rPr>
        <w:t xml:space="preserve">       </w:t>
      </w:r>
      <w:r w:rsidR="006916A2" w:rsidRPr="00AA2773">
        <w:rPr>
          <w:rFonts w:ascii="Times New Roman" w:eastAsiaTheme="minorEastAsia" w:hAnsi="Times New Roman" w:cs="Times New Roman"/>
          <w:color w:val="000000" w:themeColor="text1"/>
          <w:sz w:val="20"/>
          <w:szCs w:val="20"/>
          <w:lang w:val="en-US"/>
        </w:rPr>
        <w:t xml:space="preserve">  </w:t>
      </w:r>
      <w:r w:rsidR="005E6932" w:rsidRPr="00AA2773">
        <w:rPr>
          <w:rFonts w:ascii="Times New Roman" w:eastAsiaTheme="minorEastAsia" w:hAnsi="Times New Roman" w:cs="Times New Roman"/>
          <w:color w:val="000000" w:themeColor="text1"/>
          <w:sz w:val="20"/>
          <w:szCs w:val="20"/>
          <w:lang w:val="en-US"/>
        </w:rPr>
        <w:t xml:space="preserve"> </w:t>
      </w:r>
      <w:r w:rsidR="00B032DB" w:rsidRPr="00AA2773">
        <w:rPr>
          <w:rFonts w:ascii="Times New Roman" w:eastAsiaTheme="minorEastAsia" w:hAnsi="Times New Roman" w:cs="Times New Roman"/>
          <w:color w:val="000000" w:themeColor="text1"/>
          <w:sz w:val="20"/>
          <w:szCs w:val="20"/>
          <w:lang w:val="en-US"/>
        </w:rPr>
        <w:t>(23)</w:t>
      </w:r>
    </w:p>
    <w:p w14:paraId="049CC8E7" w14:textId="18B741FF" w:rsidR="0085415A" w:rsidRPr="00AA2773" w:rsidRDefault="0085415A" w:rsidP="00FA171A">
      <w:pPr>
        <w:spacing w:after="0" w:line="240" w:lineRule="auto"/>
        <w:ind w:firstLine="284"/>
        <w:jc w:val="both"/>
        <w:rPr>
          <w:rFonts w:ascii="Times New Roman" w:eastAsia="Times New Roman" w:hAnsi="Times New Roman" w:cs="Times New Roman"/>
          <w:color w:val="000000" w:themeColor="text1"/>
          <w:sz w:val="20"/>
          <w:szCs w:val="20"/>
          <w:lang w:val="en-US" w:eastAsia="ru-RU"/>
        </w:rPr>
      </w:pPr>
      <w:r w:rsidRPr="00AA2773">
        <w:rPr>
          <w:rFonts w:ascii="Times New Roman" w:eastAsia="Times New Roman" w:hAnsi="Times New Roman" w:cs="Times New Roman"/>
          <w:color w:val="000000" w:themeColor="text1"/>
          <w:sz w:val="20"/>
          <w:szCs w:val="20"/>
          <w:lang w:val="en-US" w:eastAsia="ru-RU"/>
        </w:rPr>
        <w:lastRenderedPageBreak/>
        <w:t>where, </w:t>
      </w:r>
      <w:r w:rsidRPr="00AA2773">
        <w:rPr>
          <w:rFonts w:ascii="Times New Roman" w:eastAsia="Times New Roman" w:hAnsi="Times New Roman" w:cs="Times New Roman"/>
          <w:b/>
          <w:bCs/>
          <w:color w:val="000000" w:themeColor="text1"/>
          <w:sz w:val="20"/>
          <w:szCs w:val="20"/>
          <w:lang w:val="en-US" w:eastAsia="ru-RU"/>
        </w:rPr>
        <w:t>a -</w:t>
      </w:r>
      <w:r w:rsidRPr="00AA2773">
        <w:rPr>
          <w:rFonts w:ascii="Times New Roman" w:eastAsia="Times New Roman" w:hAnsi="Times New Roman" w:cs="Times New Roman"/>
          <w:color w:val="000000" w:themeColor="text1"/>
          <w:sz w:val="20"/>
          <w:szCs w:val="20"/>
          <w:lang w:val="en-US" w:eastAsia="ru-RU"/>
        </w:rPr>
        <w:t> is the distance to the center of mass of the unbalanced element, </w:t>
      </w:r>
      <w:r w:rsidRPr="00AA2773">
        <w:rPr>
          <w:rFonts w:ascii="Times New Roman" w:eastAsia="Times New Roman" w:hAnsi="Times New Roman" w:cs="Times New Roman"/>
          <w:b/>
          <w:bCs/>
          <w:color w:val="000000" w:themeColor="text1"/>
          <w:sz w:val="20"/>
          <w:szCs w:val="20"/>
          <w:lang w:val="en-US" w:eastAsia="ru-RU"/>
        </w:rPr>
        <w:t>l</w:t>
      </w:r>
      <w:r w:rsidRPr="00AA2773">
        <w:rPr>
          <w:rFonts w:ascii="Times New Roman" w:eastAsia="Times New Roman" w:hAnsi="Times New Roman" w:cs="Times New Roman"/>
          <w:color w:val="000000" w:themeColor="text1"/>
          <w:sz w:val="20"/>
          <w:szCs w:val="20"/>
          <w:lang w:val="en-US" w:eastAsia="ru-RU"/>
        </w:rPr>
        <w:t> is the length of the unbalance shaft,</w:t>
      </w:r>
      <w:r w:rsidRPr="00AA2773">
        <w:rPr>
          <w:rFonts w:ascii="Times New Roman" w:eastAsia="Times New Roman" w:hAnsi="Times New Roman" w:cs="Times New Roman"/>
          <w:color w:val="000000" w:themeColor="text1"/>
          <w:sz w:val="20"/>
          <w:szCs w:val="20"/>
          <w:lang w:val="en-US" w:eastAsia="ru-RU"/>
        </w:rPr>
        <w:br/>
        <w:t>The oscillations of the pendulum occur according to the following law:</w:t>
      </w:r>
    </w:p>
    <w:p w14:paraId="7E123D40" w14:textId="4A61EDFF" w:rsidR="00977614" w:rsidRPr="00AA2773" w:rsidRDefault="00AA2773" w:rsidP="00FA171A">
      <w:pPr>
        <w:spacing w:after="0" w:line="240" w:lineRule="auto"/>
        <w:ind w:firstLine="284"/>
        <w:jc w:val="right"/>
        <w:rPr>
          <w:rFonts w:ascii="Times New Roman" w:eastAsiaTheme="minorEastAsia" w:hAnsi="Times New Roman" w:cs="Times New Roman"/>
          <w:color w:val="000000" w:themeColor="text1"/>
          <w:sz w:val="20"/>
          <w:szCs w:val="20"/>
          <w:lang w:val="en-US"/>
        </w:rPr>
      </w:pPr>
      <m:oMath>
        <m:r>
          <m:rPr>
            <m:sty m:val="p"/>
          </m:rPr>
          <w:rPr>
            <w:rFonts w:ascii="Cambria Math" w:eastAsiaTheme="minorEastAsia" w:hAnsi="Cambria Math" w:cs="Times New Roman"/>
            <w:color w:val="000000" w:themeColor="text1"/>
            <w:sz w:val="20"/>
            <w:szCs w:val="20"/>
          </w:rPr>
          <m:t>ψ</m:t>
        </m:r>
        <m:r>
          <m:rPr>
            <m:sty m:val="p"/>
          </m:rPr>
          <w:rPr>
            <w:rFonts w:ascii="Cambria Math" w:eastAsiaTheme="minorEastAsia" w:hAnsi="Cambria Math" w:cs="Times New Roman"/>
            <w:color w:val="000000" w:themeColor="text1"/>
            <w:sz w:val="20"/>
            <w:szCs w:val="20"/>
            <w:lang w:val="en-US"/>
          </w:rPr>
          <m:t>=</m:t>
        </m:r>
        <m:sSub>
          <m:sSubPr>
            <m:ctrlPr>
              <w:rPr>
                <w:rFonts w:ascii="Cambria Math" w:eastAsiaTheme="minorEastAsia" w:hAnsi="Cambria Math" w:cs="Times New Roman"/>
                <w:color w:val="000000" w:themeColor="text1"/>
                <w:sz w:val="20"/>
                <w:szCs w:val="20"/>
              </w:rPr>
            </m:ctrlPr>
          </m:sSubPr>
          <m:e>
            <m:r>
              <m:rPr>
                <m:sty m:val="p"/>
              </m:rPr>
              <w:rPr>
                <w:rFonts w:ascii="Cambria Math" w:eastAsiaTheme="minorEastAsia" w:hAnsi="Cambria Math" w:cs="Times New Roman"/>
                <w:color w:val="000000" w:themeColor="text1"/>
                <w:sz w:val="20"/>
                <w:szCs w:val="20"/>
              </w:rPr>
              <m:t>ψ</m:t>
            </m:r>
          </m:e>
          <m:sub>
            <m:r>
              <m:rPr>
                <m:sty m:val="p"/>
              </m:rPr>
              <w:rPr>
                <w:rFonts w:ascii="Cambria Math" w:eastAsiaTheme="minorEastAsia" w:hAnsi="Cambria Math" w:cs="Times New Roman"/>
                <w:color w:val="000000" w:themeColor="text1"/>
                <w:sz w:val="20"/>
                <w:szCs w:val="20"/>
                <w:lang w:val="en-US"/>
              </w:rPr>
              <m:t>a</m:t>
            </m:r>
          </m:sub>
        </m:sSub>
        <m:r>
          <m:rPr>
            <m:sty m:val="p"/>
          </m:rPr>
          <w:rPr>
            <w:rFonts w:ascii="Cambria Math" w:eastAsiaTheme="minorEastAsia" w:hAnsi="Cambria Math" w:cs="Times New Roman"/>
            <w:color w:val="000000" w:themeColor="text1"/>
            <w:sz w:val="20"/>
            <w:szCs w:val="20"/>
            <w:lang w:val="en-US"/>
          </w:rPr>
          <m:t>sin⁡(</m:t>
        </m:r>
        <m:r>
          <m:rPr>
            <m:sty m:val="p"/>
          </m:rPr>
          <w:rPr>
            <w:rFonts w:ascii="Cambria Math" w:eastAsiaTheme="minorEastAsia" w:hAnsi="Cambria Math" w:cs="Times New Roman"/>
            <w:color w:val="000000" w:themeColor="text1"/>
            <w:sz w:val="20"/>
            <w:szCs w:val="20"/>
          </w:rPr>
          <m:t>ω</m:t>
        </m:r>
        <m:r>
          <m:rPr>
            <m:sty m:val="p"/>
          </m:rPr>
          <w:rPr>
            <w:rFonts w:ascii="Cambria Math" w:eastAsiaTheme="minorEastAsia" w:hAnsi="Cambria Math" w:cs="Times New Roman"/>
            <w:color w:val="000000" w:themeColor="text1"/>
            <w:sz w:val="20"/>
            <w:szCs w:val="20"/>
            <w:lang w:val="en-US"/>
          </w:rPr>
          <m:t>t-</m:t>
        </m:r>
        <m:sSub>
          <m:sSubPr>
            <m:ctrlPr>
              <w:rPr>
                <w:rFonts w:ascii="Cambria Math" w:eastAsiaTheme="minorEastAsia" w:hAnsi="Cambria Math" w:cs="Times New Roman"/>
                <w:color w:val="000000" w:themeColor="text1"/>
                <w:sz w:val="20"/>
                <w:szCs w:val="20"/>
              </w:rPr>
            </m:ctrlPr>
          </m:sSubPr>
          <m:e>
            <m:r>
              <m:rPr>
                <m:sty m:val="p"/>
              </m:rPr>
              <w:rPr>
                <w:rFonts w:ascii="Cambria Math" w:eastAsiaTheme="minorEastAsia" w:hAnsi="Cambria Math" w:cs="Times New Roman"/>
                <w:color w:val="000000" w:themeColor="text1"/>
                <w:sz w:val="20"/>
                <w:szCs w:val="20"/>
              </w:rPr>
              <m:t>θ</m:t>
            </m:r>
          </m:e>
          <m:sub>
            <m:r>
              <m:rPr>
                <m:sty m:val="p"/>
              </m:rPr>
              <w:rPr>
                <w:rFonts w:ascii="Cambria Math" w:eastAsiaTheme="minorEastAsia" w:hAnsi="Cambria Math" w:cs="Times New Roman"/>
                <w:color w:val="000000" w:themeColor="text1"/>
                <w:sz w:val="20"/>
                <w:szCs w:val="20"/>
                <w:lang w:val="en-US"/>
              </w:rPr>
              <m:t>1</m:t>
            </m:r>
          </m:sub>
        </m:sSub>
        <m:r>
          <m:rPr>
            <m:sty m:val="p"/>
          </m:rPr>
          <w:rPr>
            <w:rFonts w:ascii="Cambria Math" w:eastAsiaTheme="minorEastAsia" w:hAnsi="Cambria Math" w:cs="Times New Roman"/>
            <w:color w:val="000000" w:themeColor="text1"/>
            <w:sz w:val="20"/>
            <w:szCs w:val="20"/>
            <w:lang w:val="en-US"/>
          </w:rPr>
          <m:t>)</m:t>
        </m:r>
      </m:oMath>
      <w:r w:rsidR="00977614" w:rsidRPr="00AA2773">
        <w:rPr>
          <w:rFonts w:ascii="Times New Roman" w:eastAsiaTheme="minorEastAsia" w:hAnsi="Times New Roman" w:cs="Times New Roman"/>
          <w:color w:val="000000" w:themeColor="text1"/>
          <w:sz w:val="20"/>
          <w:szCs w:val="20"/>
          <w:lang w:val="en-US"/>
        </w:rPr>
        <w:t xml:space="preserve">                      </w:t>
      </w:r>
      <w:r w:rsidR="006916A2" w:rsidRPr="00AA2773">
        <w:rPr>
          <w:rFonts w:ascii="Times New Roman" w:eastAsiaTheme="minorEastAsia" w:hAnsi="Times New Roman" w:cs="Times New Roman"/>
          <w:color w:val="000000" w:themeColor="text1"/>
          <w:sz w:val="20"/>
          <w:szCs w:val="20"/>
          <w:lang w:val="en-US"/>
        </w:rPr>
        <w:t xml:space="preserve">               </w:t>
      </w:r>
      <w:r>
        <w:rPr>
          <w:rFonts w:ascii="Times New Roman" w:eastAsiaTheme="minorEastAsia" w:hAnsi="Times New Roman" w:cs="Times New Roman"/>
          <w:color w:val="000000" w:themeColor="text1"/>
          <w:sz w:val="20"/>
          <w:szCs w:val="20"/>
          <w:lang w:val="uz-Cyrl-UZ"/>
        </w:rPr>
        <w:t xml:space="preserve">                           </w:t>
      </w:r>
      <w:r w:rsidR="000078D7" w:rsidRPr="00AA2773">
        <w:rPr>
          <w:rFonts w:ascii="Times New Roman" w:eastAsiaTheme="minorEastAsia" w:hAnsi="Times New Roman" w:cs="Times New Roman"/>
          <w:color w:val="000000" w:themeColor="text1"/>
          <w:sz w:val="20"/>
          <w:szCs w:val="20"/>
          <w:lang w:val="en-US"/>
        </w:rPr>
        <w:t xml:space="preserve">          </w:t>
      </w:r>
      <w:r w:rsidR="006916A2" w:rsidRPr="00AA2773">
        <w:rPr>
          <w:rFonts w:ascii="Times New Roman" w:eastAsiaTheme="minorEastAsia" w:hAnsi="Times New Roman" w:cs="Times New Roman"/>
          <w:color w:val="000000" w:themeColor="text1"/>
          <w:sz w:val="20"/>
          <w:szCs w:val="20"/>
          <w:lang w:val="en-US"/>
        </w:rPr>
        <w:t xml:space="preserve">  </w:t>
      </w:r>
      <w:r w:rsidR="00B032DB" w:rsidRPr="00AA2773">
        <w:rPr>
          <w:rFonts w:ascii="Times New Roman" w:eastAsiaTheme="minorEastAsia" w:hAnsi="Times New Roman" w:cs="Times New Roman"/>
          <w:color w:val="000000" w:themeColor="text1"/>
          <w:sz w:val="20"/>
          <w:szCs w:val="20"/>
          <w:lang w:val="en-US"/>
        </w:rPr>
        <w:t>(24)</w:t>
      </w:r>
    </w:p>
    <w:bookmarkStart w:id="8" w:name="_Hlk196688241"/>
    <w:p w14:paraId="524A3198" w14:textId="4C7252F4" w:rsidR="0085415A" w:rsidRPr="00AA2773" w:rsidRDefault="00000000" w:rsidP="00FA171A">
      <w:pPr>
        <w:pStyle w:val="ds-markdown-paragraph"/>
        <w:spacing w:before="0" w:beforeAutospacing="0" w:after="0" w:afterAutospacing="0"/>
        <w:ind w:firstLine="284"/>
        <w:jc w:val="both"/>
        <w:rPr>
          <w:color w:val="000000" w:themeColor="text1"/>
          <w:sz w:val="20"/>
          <w:szCs w:val="20"/>
          <w:lang w:val="en-US"/>
        </w:rPr>
      </w:pPr>
      <m:oMath>
        <m:sSub>
          <m:sSubPr>
            <m:ctrlPr>
              <w:rPr>
                <w:rFonts w:ascii="Cambria Math" w:eastAsiaTheme="minorEastAsia" w:hAnsi="Cambria Math"/>
                <w:color w:val="000000" w:themeColor="text1"/>
                <w:sz w:val="20"/>
                <w:szCs w:val="20"/>
              </w:rPr>
            </m:ctrlPr>
          </m:sSubPr>
          <m:e>
            <m:r>
              <m:rPr>
                <m:sty m:val="p"/>
              </m:rPr>
              <w:rPr>
                <w:rFonts w:ascii="Cambria Math" w:eastAsiaTheme="minorEastAsia" w:hAnsi="Cambria Math"/>
                <w:color w:val="000000" w:themeColor="text1"/>
                <w:sz w:val="20"/>
                <w:szCs w:val="20"/>
              </w:rPr>
              <m:t>θ</m:t>
            </m:r>
          </m:e>
          <m:sub>
            <m:r>
              <m:rPr>
                <m:sty m:val="p"/>
              </m:rPr>
              <w:rPr>
                <w:rFonts w:ascii="Cambria Math" w:eastAsiaTheme="minorEastAsia" w:hAnsi="Cambria Math"/>
                <w:color w:val="000000" w:themeColor="text1"/>
                <w:sz w:val="20"/>
                <w:szCs w:val="20"/>
                <w:lang w:val="en-US"/>
              </w:rPr>
              <m:t>1</m:t>
            </m:r>
          </m:sub>
        </m:sSub>
        <w:bookmarkEnd w:id="8"/>
        <m:r>
          <m:rPr>
            <m:sty m:val="p"/>
          </m:rPr>
          <w:rPr>
            <w:rFonts w:ascii="Cambria Math" w:eastAsiaTheme="minorEastAsia" w:hAnsi="Cambria Math"/>
            <w:color w:val="000000" w:themeColor="text1"/>
            <w:sz w:val="20"/>
            <w:szCs w:val="20"/>
            <w:lang w:val="en-US"/>
          </w:rPr>
          <m:t>-</m:t>
        </m:r>
      </m:oMath>
      <w:bookmarkStart w:id="9" w:name="_Hlk196712019"/>
      <w:r w:rsidR="005C5F5A">
        <w:rPr>
          <w:bCs/>
          <w:color w:val="000000" w:themeColor="text1"/>
          <w:sz w:val="20"/>
          <w:szCs w:val="20"/>
          <w:lang w:val="en-AU"/>
        </w:rPr>
        <w:t>p</w:t>
      </w:r>
      <w:r w:rsidR="0085415A" w:rsidRPr="00AA2773">
        <w:rPr>
          <w:bCs/>
          <w:color w:val="000000" w:themeColor="text1"/>
          <w:sz w:val="20"/>
          <w:szCs w:val="20"/>
          <w:lang w:val="en-US"/>
        </w:rPr>
        <w:t>hase shift angle of the pendulum oscillations relative to the phase of the unbalance rotation;</w:t>
      </w:r>
      <w:r w:rsidR="0085415A" w:rsidRPr="00AA2773">
        <w:rPr>
          <w:bCs/>
          <w:color w:val="000000" w:themeColor="text1"/>
          <w:sz w:val="20"/>
          <w:szCs w:val="20"/>
          <w:lang w:val="en-US"/>
        </w:rPr>
        <w:br/>
      </w:r>
      <m:oMath>
        <m:sSub>
          <m:sSubPr>
            <m:ctrlPr>
              <w:rPr>
                <w:rFonts w:ascii="Cambria Math" w:eastAsiaTheme="minorEastAsia" w:hAnsi="Cambria Math"/>
                <w:color w:val="000000" w:themeColor="text1"/>
                <w:sz w:val="20"/>
                <w:szCs w:val="20"/>
              </w:rPr>
            </m:ctrlPr>
          </m:sSubPr>
          <m:e>
            <m:r>
              <m:rPr>
                <m:sty m:val="p"/>
              </m:rPr>
              <w:rPr>
                <w:rFonts w:ascii="Cambria Math" w:eastAsiaTheme="minorEastAsia" w:hAnsi="Cambria Math"/>
                <w:color w:val="000000" w:themeColor="text1"/>
                <w:sz w:val="20"/>
                <w:szCs w:val="20"/>
              </w:rPr>
              <m:t>ψ</m:t>
            </m:r>
          </m:e>
          <m:sub>
            <m:r>
              <m:rPr>
                <m:sty m:val="p"/>
              </m:rPr>
              <w:rPr>
                <w:rFonts w:ascii="Cambria Math" w:eastAsiaTheme="minorEastAsia" w:hAnsi="Cambria Math"/>
                <w:color w:val="000000" w:themeColor="text1"/>
                <w:sz w:val="20"/>
                <w:szCs w:val="20"/>
                <w:lang w:val="en-US"/>
              </w:rPr>
              <m:t>a</m:t>
            </m:r>
          </m:sub>
        </m:sSub>
        <m:r>
          <m:rPr>
            <m:sty m:val="p"/>
          </m:rPr>
          <w:rPr>
            <w:rFonts w:ascii="Cambria Math" w:eastAsiaTheme="minorEastAsia" w:hAnsi="Cambria Math"/>
            <w:color w:val="000000" w:themeColor="text1"/>
            <w:sz w:val="20"/>
            <w:szCs w:val="20"/>
            <w:lang w:val="en-US"/>
          </w:rPr>
          <m:t>-</m:t>
        </m:r>
      </m:oMath>
      <w:r w:rsidR="0085415A" w:rsidRPr="00AA2773">
        <w:rPr>
          <w:bCs/>
          <w:color w:val="000000" w:themeColor="text1"/>
          <w:sz w:val="20"/>
          <w:szCs w:val="20"/>
          <w:lang w:val="en-US"/>
        </w:rPr>
        <w:t xml:space="preserve"> the angular amplitude of the pendulum oscillations, which, under weak elastic and dissipative constraints imposed on the pendulum, can be represented by the relationship</w:t>
      </w:r>
    </w:p>
    <w:bookmarkStart w:id="10" w:name="_Hlk196688015"/>
    <w:bookmarkEnd w:id="9"/>
    <w:p w14:paraId="5BEEE6FC" w14:textId="29F434A4" w:rsidR="00983C2A" w:rsidRPr="00AA2773" w:rsidRDefault="00000000" w:rsidP="00FA171A">
      <w:pPr>
        <w:spacing w:after="0" w:line="240" w:lineRule="auto"/>
        <w:ind w:firstLine="284"/>
        <w:jc w:val="right"/>
        <w:rPr>
          <w:rFonts w:ascii="Times New Roman" w:eastAsiaTheme="minorEastAsia" w:hAnsi="Times New Roman" w:cs="Times New Roman"/>
          <w:color w:val="000000" w:themeColor="text1"/>
          <w:sz w:val="20"/>
          <w:szCs w:val="20"/>
          <w:lang w:val="uz-Cyrl-UZ"/>
        </w:rPr>
      </w:pPr>
      <m:oMath>
        <m:sSub>
          <m:sSubPr>
            <m:ctrlPr>
              <w:rPr>
                <w:rFonts w:ascii="Cambria Math" w:eastAsiaTheme="minorEastAsia" w:hAnsi="Cambria Math" w:cs="Times New Roman"/>
                <w:color w:val="000000" w:themeColor="text1"/>
                <w:sz w:val="20"/>
                <w:szCs w:val="20"/>
              </w:rPr>
            </m:ctrlPr>
          </m:sSubPr>
          <m:e>
            <m:r>
              <m:rPr>
                <m:sty m:val="p"/>
              </m:rPr>
              <w:rPr>
                <w:rFonts w:ascii="Cambria Math" w:eastAsiaTheme="minorEastAsia" w:hAnsi="Cambria Math" w:cs="Times New Roman"/>
                <w:color w:val="000000" w:themeColor="text1"/>
                <w:sz w:val="20"/>
                <w:szCs w:val="20"/>
                <w:lang w:val="uz-Cyrl-UZ"/>
              </w:rPr>
              <m:t>ψ</m:t>
            </m:r>
          </m:e>
          <m:sub>
            <m:r>
              <m:rPr>
                <m:sty m:val="p"/>
              </m:rPr>
              <w:rPr>
                <w:rFonts w:ascii="Cambria Math" w:eastAsiaTheme="minorEastAsia" w:hAnsi="Cambria Math" w:cs="Times New Roman"/>
                <w:color w:val="000000" w:themeColor="text1"/>
                <w:sz w:val="20"/>
                <w:szCs w:val="20"/>
                <w:lang w:val="uz-Cyrl-UZ"/>
              </w:rPr>
              <m:t>a</m:t>
            </m:r>
          </m:sub>
        </m:sSub>
        <m:r>
          <m:rPr>
            <m:sty m:val="p"/>
          </m:rPr>
          <w:rPr>
            <w:rFonts w:ascii="Cambria Math" w:eastAsiaTheme="minorEastAsia" w:hAnsi="Cambria Math" w:cs="Times New Roman"/>
            <w:color w:val="000000" w:themeColor="text1"/>
            <w:sz w:val="20"/>
            <w:szCs w:val="20"/>
            <w:lang w:val="uz-Cyrl-UZ"/>
          </w:rPr>
          <m:t>=</m:t>
        </m:r>
        <m:f>
          <m:fPr>
            <m:ctrlPr>
              <w:rPr>
                <w:rFonts w:ascii="Cambria Math" w:eastAsiaTheme="minorEastAsia" w:hAnsi="Cambria Math" w:cs="Times New Roman"/>
                <w:color w:val="000000" w:themeColor="text1"/>
                <w:sz w:val="20"/>
                <w:szCs w:val="20"/>
              </w:rPr>
            </m:ctrlPr>
          </m:fPr>
          <m:num>
            <m:sSub>
              <m:sSubPr>
                <m:ctrlPr>
                  <w:rPr>
                    <w:rFonts w:ascii="Cambria Math" w:hAnsi="Cambria Math" w:cs="Times New Roman"/>
                    <w:color w:val="000000" w:themeColor="text1"/>
                    <w:sz w:val="20"/>
                    <w:szCs w:val="20"/>
                  </w:rPr>
                </m:ctrlPr>
              </m:sSubPr>
              <m:e>
                <m:r>
                  <m:rPr>
                    <m:sty m:val="p"/>
                  </m:rPr>
                  <w:rPr>
                    <w:rFonts w:ascii="Cambria Math" w:hAnsi="Cambria Math" w:cs="Times New Roman"/>
                    <w:color w:val="000000" w:themeColor="text1"/>
                    <w:sz w:val="20"/>
                    <w:szCs w:val="20"/>
                    <w:lang w:val="uz-Cyrl-UZ"/>
                  </w:rPr>
                  <m:t>m</m:t>
                </m:r>
              </m:e>
              <m:sub>
                <m:r>
                  <m:rPr>
                    <m:sty m:val="p"/>
                  </m:rPr>
                  <w:rPr>
                    <w:rFonts w:ascii="Cambria Math" w:hAnsi="Cambria Math" w:cs="Times New Roman"/>
                    <w:color w:val="000000" w:themeColor="text1"/>
                    <w:sz w:val="20"/>
                    <w:szCs w:val="20"/>
                    <w:lang w:val="uz-Cyrl-UZ"/>
                  </w:rPr>
                  <m:t>0</m:t>
                </m:r>
              </m:sub>
            </m:sSub>
            <m:r>
              <m:rPr>
                <m:sty m:val="p"/>
              </m:rPr>
              <w:rPr>
                <w:rFonts w:ascii="Cambria Math" w:hAnsi="Cambria Math" w:cs="Times New Roman"/>
                <w:color w:val="000000" w:themeColor="text1"/>
                <w:sz w:val="20"/>
                <w:szCs w:val="20"/>
                <w:lang w:val="uz-Cyrl-UZ"/>
              </w:rPr>
              <m:t>r</m:t>
            </m:r>
          </m:num>
          <m:den>
            <m:sSub>
              <m:sSubPr>
                <m:ctrlPr>
                  <w:rPr>
                    <w:rFonts w:ascii="Cambria Math" w:hAnsi="Cambria Math" w:cs="Times New Roman"/>
                    <w:color w:val="000000" w:themeColor="text1"/>
                    <w:sz w:val="20"/>
                    <w:szCs w:val="20"/>
                  </w:rPr>
                </m:ctrlPr>
              </m:sSubPr>
              <m:e>
                <m:r>
                  <m:rPr>
                    <m:sty m:val="p"/>
                  </m:rPr>
                  <w:rPr>
                    <w:rFonts w:ascii="Cambria Math" w:hAnsi="Cambria Math" w:cs="Times New Roman"/>
                    <w:color w:val="000000" w:themeColor="text1"/>
                    <w:sz w:val="20"/>
                    <w:szCs w:val="20"/>
                    <w:lang w:val="uz-Cyrl-UZ"/>
                  </w:rPr>
                  <m:t>m</m:t>
                </m:r>
              </m:e>
              <m:sub>
                <m:r>
                  <m:rPr>
                    <m:sty m:val="p"/>
                  </m:rPr>
                  <w:rPr>
                    <w:rFonts w:ascii="Cambria Math" w:hAnsi="Cambria Math" w:cs="Times New Roman"/>
                    <w:color w:val="000000" w:themeColor="text1"/>
                    <w:sz w:val="20"/>
                    <w:szCs w:val="20"/>
                    <w:lang w:val="uz-Cyrl-UZ"/>
                  </w:rPr>
                  <m:t>1</m:t>
                </m:r>
              </m:sub>
            </m:sSub>
            <m:r>
              <m:rPr>
                <m:sty m:val="p"/>
              </m:rPr>
              <w:rPr>
                <w:rFonts w:ascii="Cambria Math" w:hAnsi="Cambria Math" w:cs="Times New Roman"/>
                <w:color w:val="000000" w:themeColor="text1"/>
                <w:sz w:val="20"/>
                <w:szCs w:val="20"/>
                <w:lang w:val="uz-Cyrl-UZ"/>
              </w:rPr>
              <m:t>a+</m:t>
            </m:r>
            <m:sSub>
              <m:sSubPr>
                <m:ctrlPr>
                  <w:rPr>
                    <w:rFonts w:ascii="Cambria Math" w:hAnsi="Cambria Math" w:cs="Times New Roman"/>
                    <w:color w:val="000000" w:themeColor="text1"/>
                    <w:sz w:val="20"/>
                    <w:szCs w:val="20"/>
                  </w:rPr>
                </m:ctrlPr>
              </m:sSubPr>
              <m:e>
                <m:r>
                  <m:rPr>
                    <m:sty m:val="p"/>
                  </m:rPr>
                  <w:rPr>
                    <w:rFonts w:ascii="Cambria Math" w:hAnsi="Cambria Math" w:cs="Times New Roman"/>
                    <w:color w:val="000000" w:themeColor="text1"/>
                    <w:sz w:val="20"/>
                    <w:szCs w:val="20"/>
                    <w:lang w:val="uz-Cyrl-UZ"/>
                  </w:rPr>
                  <m:t>m</m:t>
                </m:r>
              </m:e>
              <m:sub>
                <m:r>
                  <m:rPr>
                    <m:sty m:val="p"/>
                  </m:rPr>
                  <w:rPr>
                    <w:rFonts w:ascii="Cambria Math" w:hAnsi="Cambria Math" w:cs="Times New Roman"/>
                    <w:color w:val="000000" w:themeColor="text1"/>
                    <w:sz w:val="20"/>
                    <w:szCs w:val="20"/>
                    <w:lang w:val="uz-Cyrl-UZ"/>
                  </w:rPr>
                  <m:t>0</m:t>
                </m:r>
              </m:sub>
            </m:sSub>
            <m:r>
              <m:rPr>
                <m:sty m:val="p"/>
              </m:rPr>
              <w:rPr>
                <w:rFonts w:ascii="Cambria Math" w:eastAsiaTheme="minorEastAsia" w:hAnsi="Cambria Math" w:cs="Times New Roman"/>
                <w:color w:val="000000" w:themeColor="text1"/>
                <w:sz w:val="20"/>
                <w:szCs w:val="20"/>
                <w:lang w:val="uz-Cyrl-UZ"/>
              </w:rPr>
              <m:t>l</m:t>
            </m:r>
          </m:den>
        </m:f>
      </m:oMath>
      <w:r w:rsidR="00983C2A" w:rsidRPr="00AA2773">
        <w:rPr>
          <w:rFonts w:ascii="Times New Roman" w:eastAsiaTheme="minorEastAsia" w:hAnsi="Times New Roman" w:cs="Times New Roman"/>
          <w:color w:val="000000" w:themeColor="text1"/>
          <w:sz w:val="20"/>
          <w:szCs w:val="20"/>
          <w:lang w:val="uz-Cyrl-UZ"/>
        </w:rPr>
        <w:t xml:space="preserve">  </w:t>
      </w:r>
      <w:r w:rsidR="00EB3A48" w:rsidRPr="00AA2773">
        <w:rPr>
          <w:rFonts w:ascii="Times New Roman" w:eastAsiaTheme="minorEastAsia" w:hAnsi="Times New Roman" w:cs="Times New Roman"/>
          <w:color w:val="000000" w:themeColor="text1"/>
          <w:sz w:val="20"/>
          <w:szCs w:val="20"/>
          <w:lang w:val="uz-Cyrl-UZ"/>
        </w:rPr>
        <w:t xml:space="preserve"> </w:t>
      </w:r>
      <w:r w:rsidR="006916A2" w:rsidRPr="00AA2773">
        <w:rPr>
          <w:rFonts w:ascii="Times New Roman" w:eastAsiaTheme="minorEastAsia" w:hAnsi="Times New Roman" w:cs="Times New Roman"/>
          <w:color w:val="000000" w:themeColor="text1"/>
          <w:sz w:val="20"/>
          <w:szCs w:val="20"/>
          <w:lang w:val="uz-Cyrl-UZ"/>
        </w:rPr>
        <w:t xml:space="preserve">                                             </w:t>
      </w:r>
      <w:r w:rsidR="00AA2773">
        <w:rPr>
          <w:rFonts w:ascii="Times New Roman" w:eastAsiaTheme="minorEastAsia" w:hAnsi="Times New Roman" w:cs="Times New Roman"/>
          <w:color w:val="000000" w:themeColor="text1"/>
          <w:sz w:val="20"/>
          <w:szCs w:val="20"/>
          <w:lang w:val="uz-Cyrl-UZ"/>
        </w:rPr>
        <w:t xml:space="preserve">                                </w:t>
      </w:r>
      <w:r w:rsidR="000078D7" w:rsidRPr="00AA2773">
        <w:rPr>
          <w:rFonts w:ascii="Times New Roman" w:eastAsiaTheme="minorEastAsia" w:hAnsi="Times New Roman" w:cs="Times New Roman"/>
          <w:color w:val="000000" w:themeColor="text1"/>
          <w:sz w:val="20"/>
          <w:szCs w:val="20"/>
          <w:lang w:val="uz-Cyrl-UZ"/>
        </w:rPr>
        <w:t xml:space="preserve">          </w:t>
      </w:r>
      <w:r w:rsidR="00B032DB" w:rsidRPr="00AA2773">
        <w:rPr>
          <w:rFonts w:ascii="Times New Roman" w:eastAsiaTheme="minorEastAsia" w:hAnsi="Times New Roman" w:cs="Times New Roman"/>
          <w:color w:val="000000" w:themeColor="text1"/>
          <w:sz w:val="20"/>
          <w:szCs w:val="20"/>
          <w:lang w:val="uz-Cyrl-UZ"/>
        </w:rPr>
        <w:t>(25)</w:t>
      </w:r>
    </w:p>
    <w:bookmarkEnd w:id="10"/>
    <w:p w14:paraId="387CE632" w14:textId="102DD623" w:rsidR="0085415A" w:rsidRPr="00AA2773" w:rsidRDefault="00000000" w:rsidP="00FA171A">
      <w:pPr>
        <w:spacing w:after="0" w:line="240" w:lineRule="auto"/>
        <w:ind w:firstLine="284"/>
        <w:jc w:val="both"/>
        <w:rPr>
          <w:rFonts w:ascii="Times New Roman" w:eastAsiaTheme="minorEastAsia" w:hAnsi="Times New Roman" w:cs="Times New Roman"/>
          <w:color w:val="000000" w:themeColor="text1"/>
          <w:sz w:val="20"/>
          <w:szCs w:val="20"/>
          <w:lang w:val="uz-Cyrl-UZ"/>
        </w:rPr>
      </w:pPr>
      <m:oMath>
        <m:sSub>
          <m:sSubPr>
            <m:ctrlPr>
              <w:rPr>
                <w:rFonts w:ascii="Cambria Math" w:eastAsiaTheme="minorEastAsia" w:hAnsi="Cambria Math" w:cs="Times New Roman"/>
                <w:color w:val="000000" w:themeColor="text1"/>
                <w:sz w:val="20"/>
                <w:szCs w:val="20"/>
              </w:rPr>
            </m:ctrlPr>
          </m:sSubPr>
          <m:e>
            <m:r>
              <m:rPr>
                <m:sty m:val="p"/>
              </m:rPr>
              <w:rPr>
                <w:rFonts w:ascii="Cambria Math" w:eastAsiaTheme="minorEastAsia" w:hAnsi="Cambria Math" w:cs="Times New Roman"/>
                <w:color w:val="000000" w:themeColor="text1"/>
                <w:sz w:val="20"/>
                <w:szCs w:val="20"/>
                <w:lang w:val="uz-Cyrl-UZ"/>
              </w:rPr>
              <m:t>ψ</m:t>
            </m:r>
          </m:e>
          <m:sub>
            <m:r>
              <m:rPr>
                <m:sty m:val="p"/>
              </m:rPr>
              <w:rPr>
                <w:rFonts w:ascii="Cambria Math" w:eastAsiaTheme="minorEastAsia" w:hAnsi="Cambria Math" w:cs="Times New Roman"/>
                <w:color w:val="000000" w:themeColor="text1"/>
                <w:sz w:val="20"/>
                <w:szCs w:val="20"/>
                <w:lang w:val="uz-Cyrl-UZ"/>
              </w:rPr>
              <m:t>a</m:t>
            </m:r>
          </m:sub>
        </m:sSub>
        <m:r>
          <m:rPr>
            <m:sty m:val="p"/>
          </m:rPr>
          <w:rPr>
            <w:rFonts w:ascii="Cambria Math" w:eastAsiaTheme="minorEastAsia" w:hAnsi="Cambria Math" w:cs="Times New Roman"/>
            <w:color w:val="000000" w:themeColor="text1"/>
            <w:sz w:val="20"/>
            <w:szCs w:val="20"/>
            <w:lang w:val="uz-Cyrl-UZ"/>
          </w:rPr>
          <m:t>&lt;0,1</m:t>
        </m:r>
      </m:oMath>
      <w:r w:rsidR="00983C2A" w:rsidRPr="00AA2773">
        <w:rPr>
          <w:rFonts w:ascii="Times New Roman" w:eastAsiaTheme="minorEastAsia" w:hAnsi="Times New Roman" w:cs="Times New Roman"/>
          <w:color w:val="000000" w:themeColor="text1"/>
          <w:sz w:val="20"/>
          <w:szCs w:val="20"/>
          <w:lang w:val="uz-Cyrl-UZ"/>
        </w:rPr>
        <w:t xml:space="preserve"> </w:t>
      </w:r>
      <w:r w:rsidR="0085415A" w:rsidRPr="00AA2773">
        <w:rPr>
          <w:rFonts w:ascii="Times New Roman" w:eastAsiaTheme="minorEastAsia" w:hAnsi="Times New Roman" w:cs="Times New Roman"/>
          <w:color w:val="000000" w:themeColor="text1"/>
          <w:sz w:val="20"/>
          <w:szCs w:val="20"/>
          <w:lang w:val="uz-Cyrl-UZ"/>
        </w:rPr>
        <w:t>and therefore our proposal about the smallness of the angle ψ is justified.</w:t>
      </w:r>
    </w:p>
    <w:p w14:paraId="31180D21" w14:textId="2028E87F" w:rsidR="00977614" w:rsidRPr="00AA2773" w:rsidRDefault="0085415A" w:rsidP="00FA171A">
      <w:pPr>
        <w:spacing w:after="0" w:line="240" w:lineRule="auto"/>
        <w:ind w:firstLine="284"/>
        <w:jc w:val="both"/>
        <w:rPr>
          <w:rFonts w:ascii="Times New Roman" w:eastAsiaTheme="minorEastAsia" w:hAnsi="Times New Roman" w:cs="Times New Roman"/>
          <w:color w:val="000000" w:themeColor="text1"/>
          <w:sz w:val="20"/>
          <w:szCs w:val="20"/>
          <w:lang w:val="uz-Cyrl-UZ"/>
        </w:rPr>
      </w:pPr>
      <w:r w:rsidRPr="00AA2773">
        <w:rPr>
          <w:rFonts w:ascii="Times New Roman" w:eastAsiaTheme="minorEastAsia" w:hAnsi="Times New Roman" w:cs="Times New Roman"/>
          <w:color w:val="000000" w:themeColor="text1"/>
          <w:sz w:val="20"/>
          <w:szCs w:val="20"/>
          <w:lang w:val="uz-Cyrl-UZ"/>
        </w:rPr>
        <w:t>Using dependencies (24) and (25), we rewrite equality (23) in the following form</w:t>
      </w:r>
      <w:r w:rsidR="00983C2A" w:rsidRPr="00AA2773">
        <w:rPr>
          <w:rFonts w:ascii="Times New Roman" w:eastAsiaTheme="minorEastAsia" w:hAnsi="Times New Roman" w:cs="Times New Roman"/>
          <w:color w:val="000000" w:themeColor="text1"/>
          <w:sz w:val="20"/>
          <w:szCs w:val="20"/>
          <w:lang w:val="uz-Cyrl-UZ"/>
        </w:rPr>
        <w:t xml:space="preserve">и </w:t>
      </w:r>
    </w:p>
    <w:p w14:paraId="1B7142E3" w14:textId="18944BBA" w:rsidR="00BB2740" w:rsidRPr="00AA2773" w:rsidRDefault="00AA2773" w:rsidP="00FA171A">
      <w:pPr>
        <w:spacing w:after="0" w:line="240" w:lineRule="auto"/>
        <w:ind w:firstLine="284"/>
        <w:jc w:val="right"/>
        <w:rPr>
          <w:rFonts w:ascii="Times New Roman" w:eastAsiaTheme="minorEastAsia" w:hAnsi="Times New Roman" w:cs="Times New Roman"/>
          <w:color w:val="000000" w:themeColor="text1"/>
          <w:sz w:val="20"/>
          <w:szCs w:val="20"/>
          <w:lang w:val="uz-Cyrl-UZ"/>
        </w:rPr>
      </w:pPr>
      <m:oMath>
        <m:r>
          <m:rPr>
            <m:sty m:val="p"/>
          </m:rPr>
          <w:rPr>
            <w:rFonts w:ascii="Cambria Math" w:eastAsiaTheme="minorEastAsia" w:hAnsi="Cambria Math" w:cs="Times New Roman"/>
            <w:color w:val="000000" w:themeColor="text1"/>
            <w:sz w:val="20"/>
            <w:szCs w:val="20"/>
            <w:lang w:val="uz-Cyrl-UZ"/>
          </w:rPr>
          <m:t>ρ=</m:t>
        </m:r>
        <m:f>
          <m:fPr>
            <m:ctrlPr>
              <w:rPr>
                <w:rFonts w:ascii="Cambria Math" w:eastAsiaTheme="minorEastAsia" w:hAnsi="Cambria Math" w:cs="Times New Roman"/>
                <w:color w:val="000000" w:themeColor="text1"/>
                <w:sz w:val="20"/>
                <w:szCs w:val="20"/>
              </w:rPr>
            </m:ctrlPr>
          </m:fPr>
          <m:num>
            <m:sSub>
              <m:sSubPr>
                <m:ctrlPr>
                  <w:rPr>
                    <w:rFonts w:ascii="Cambria Math" w:hAnsi="Cambria Math" w:cs="Times New Roman"/>
                    <w:color w:val="000000" w:themeColor="text1"/>
                    <w:sz w:val="20"/>
                    <w:szCs w:val="20"/>
                  </w:rPr>
                </m:ctrlPr>
              </m:sSubPr>
              <m:e>
                <m:r>
                  <m:rPr>
                    <m:sty m:val="p"/>
                  </m:rPr>
                  <w:rPr>
                    <w:rFonts w:ascii="Cambria Math" w:hAnsi="Cambria Math" w:cs="Times New Roman"/>
                    <w:color w:val="000000" w:themeColor="text1"/>
                    <w:sz w:val="20"/>
                    <w:szCs w:val="20"/>
                    <w:lang w:val="uz-Cyrl-UZ"/>
                  </w:rPr>
                  <m:t>(m</m:t>
                </m:r>
              </m:e>
              <m:sub>
                <m:r>
                  <m:rPr>
                    <m:sty m:val="p"/>
                  </m:rPr>
                  <w:rPr>
                    <w:rFonts w:ascii="Cambria Math" w:hAnsi="Cambria Math" w:cs="Times New Roman"/>
                    <w:color w:val="000000" w:themeColor="text1"/>
                    <w:sz w:val="20"/>
                    <w:szCs w:val="20"/>
                    <w:lang w:val="uz-Cyrl-UZ"/>
                  </w:rPr>
                  <m:t>0</m:t>
                </m:r>
              </m:sub>
            </m:sSub>
            <m:r>
              <m:rPr>
                <m:sty m:val="p"/>
              </m:rPr>
              <w:rPr>
                <w:rFonts w:ascii="Cambria Math" w:hAnsi="Cambria Math" w:cs="Times New Roman"/>
                <w:color w:val="000000" w:themeColor="text1"/>
                <w:sz w:val="20"/>
                <w:szCs w:val="20"/>
                <w:lang w:val="uz-Cyrl-UZ"/>
              </w:rPr>
              <m:t>r</m:t>
            </m:r>
            <m:sSup>
              <m:sSupPr>
                <m:ctrlPr>
                  <w:rPr>
                    <w:rFonts w:ascii="Cambria Math" w:hAnsi="Cambria Math" w:cs="Times New Roman"/>
                    <w:color w:val="000000" w:themeColor="text1"/>
                    <w:sz w:val="20"/>
                    <w:szCs w:val="20"/>
                    <w:lang w:val="uz-Cyrl-UZ"/>
                  </w:rPr>
                </m:ctrlPr>
              </m:sSupPr>
              <m:e>
                <m:r>
                  <m:rPr>
                    <m:sty m:val="p"/>
                  </m:rPr>
                  <w:rPr>
                    <w:rFonts w:ascii="Cambria Math" w:hAnsi="Cambria Math" w:cs="Times New Roman"/>
                    <w:color w:val="000000" w:themeColor="text1"/>
                    <w:sz w:val="20"/>
                    <w:szCs w:val="20"/>
                    <w:lang w:val="uz-Cyrl-UZ"/>
                  </w:rPr>
                  <m:t>)</m:t>
                </m:r>
              </m:e>
              <m:sup>
                <m:r>
                  <m:rPr>
                    <m:sty m:val="p"/>
                  </m:rPr>
                  <w:rPr>
                    <w:rFonts w:ascii="Cambria Math" w:hAnsi="Cambria Math" w:cs="Times New Roman"/>
                    <w:color w:val="000000" w:themeColor="text1"/>
                    <w:sz w:val="20"/>
                    <w:szCs w:val="20"/>
                    <w:lang w:val="uz-Cyrl-UZ"/>
                  </w:rPr>
                  <m:t>2</m:t>
                </m:r>
              </m:sup>
            </m:sSup>
            <m:sSup>
              <m:sSupPr>
                <m:ctrlPr>
                  <w:rPr>
                    <w:rFonts w:ascii="Cambria Math" w:hAnsi="Cambria Math" w:cs="Times New Roman"/>
                    <w:color w:val="000000" w:themeColor="text1"/>
                    <w:sz w:val="20"/>
                    <w:szCs w:val="20"/>
                    <w:lang w:val="uz-Cyrl-UZ"/>
                  </w:rPr>
                </m:ctrlPr>
              </m:sSupPr>
              <m:e>
                <m:r>
                  <m:rPr>
                    <m:sty m:val="p"/>
                  </m:rPr>
                  <w:rPr>
                    <w:rFonts w:ascii="Cambria Math" w:hAnsi="Cambria Math" w:cs="Times New Roman"/>
                    <w:color w:val="000000" w:themeColor="text1"/>
                    <w:sz w:val="20"/>
                    <w:szCs w:val="20"/>
                    <w:lang w:val="uz-Cyrl-UZ"/>
                  </w:rPr>
                  <m:t>ω</m:t>
                </m:r>
              </m:e>
              <m:sup>
                <m:r>
                  <m:rPr>
                    <m:sty m:val="p"/>
                  </m:rPr>
                  <w:rPr>
                    <w:rFonts w:ascii="Cambria Math" w:hAnsi="Cambria Math" w:cs="Times New Roman"/>
                    <w:color w:val="000000" w:themeColor="text1"/>
                    <w:sz w:val="20"/>
                    <w:szCs w:val="20"/>
                    <w:lang w:val="uz-Cyrl-UZ"/>
                  </w:rPr>
                  <m:t>2</m:t>
                </m:r>
              </m:sup>
            </m:sSup>
          </m:num>
          <m:den>
            <m:sSub>
              <m:sSubPr>
                <m:ctrlPr>
                  <w:rPr>
                    <w:rFonts w:ascii="Cambria Math" w:hAnsi="Cambria Math" w:cs="Times New Roman"/>
                    <w:color w:val="000000" w:themeColor="text1"/>
                    <w:sz w:val="20"/>
                    <w:szCs w:val="20"/>
                  </w:rPr>
                </m:ctrlPr>
              </m:sSubPr>
              <m:e>
                <m:r>
                  <m:rPr>
                    <m:sty m:val="p"/>
                  </m:rPr>
                  <w:rPr>
                    <w:rFonts w:ascii="Cambria Math" w:hAnsi="Cambria Math" w:cs="Times New Roman"/>
                    <w:color w:val="000000" w:themeColor="text1"/>
                    <w:sz w:val="20"/>
                    <w:szCs w:val="20"/>
                    <w:lang w:val="uz-Cyrl-UZ"/>
                  </w:rPr>
                  <m:t>m</m:t>
                </m:r>
              </m:e>
              <m:sub>
                <m:r>
                  <m:rPr>
                    <m:sty m:val="p"/>
                  </m:rPr>
                  <w:rPr>
                    <w:rFonts w:ascii="Cambria Math" w:hAnsi="Cambria Math" w:cs="Times New Roman"/>
                    <w:color w:val="000000" w:themeColor="text1"/>
                    <w:sz w:val="20"/>
                    <w:szCs w:val="20"/>
                    <w:lang w:val="uz-Cyrl-UZ"/>
                  </w:rPr>
                  <m:t>1</m:t>
                </m:r>
              </m:sub>
            </m:sSub>
            <m:r>
              <m:rPr>
                <m:sty m:val="p"/>
              </m:rPr>
              <w:rPr>
                <w:rFonts w:ascii="Cambria Math" w:hAnsi="Cambria Math" w:cs="Times New Roman"/>
                <w:color w:val="000000" w:themeColor="text1"/>
                <w:sz w:val="20"/>
                <w:szCs w:val="20"/>
                <w:lang w:val="uz-Cyrl-UZ"/>
              </w:rPr>
              <m:t>a+</m:t>
            </m:r>
            <m:sSub>
              <m:sSubPr>
                <m:ctrlPr>
                  <w:rPr>
                    <w:rFonts w:ascii="Cambria Math" w:hAnsi="Cambria Math" w:cs="Times New Roman"/>
                    <w:color w:val="000000" w:themeColor="text1"/>
                    <w:sz w:val="20"/>
                    <w:szCs w:val="20"/>
                  </w:rPr>
                </m:ctrlPr>
              </m:sSubPr>
              <m:e>
                <m:r>
                  <m:rPr>
                    <m:sty m:val="p"/>
                  </m:rPr>
                  <w:rPr>
                    <w:rFonts w:ascii="Cambria Math" w:hAnsi="Cambria Math" w:cs="Times New Roman"/>
                    <w:color w:val="000000" w:themeColor="text1"/>
                    <w:sz w:val="20"/>
                    <w:szCs w:val="20"/>
                    <w:lang w:val="uz-Cyrl-UZ"/>
                  </w:rPr>
                  <m:t>m</m:t>
                </m:r>
              </m:e>
              <m:sub>
                <m:r>
                  <m:rPr>
                    <m:sty m:val="p"/>
                  </m:rPr>
                  <w:rPr>
                    <w:rFonts w:ascii="Cambria Math" w:hAnsi="Cambria Math" w:cs="Times New Roman"/>
                    <w:color w:val="000000" w:themeColor="text1"/>
                    <w:sz w:val="20"/>
                    <w:szCs w:val="20"/>
                    <w:lang w:val="uz-Cyrl-UZ"/>
                  </w:rPr>
                  <m:t>0</m:t>
                </m:r>
              </m:sub>
            </m:sSub>
            <m:r>
              <m:rPr>
                <m:sty m:val="p"/>
              </m:rPr>
              <w:rPr>
                <w:rFonts w:ascii="Cambria Math" w:eastAsiaTheme="minorEastAsia" w:hAnsi="Cambria Math" w:cs="Times New Roman"/>
                <w:color w:val="000000" w:themeColor="text1"/>
                <w:sz w:val="20"/>
                <w:szCs w:val="20"/>
                <w:lang w:val="uz-Cyrl-UZ"/>
              </w:rPr>
              <m:t>l</m:t>
            </m:r>
          </m:den>
        </m:f>
        <m:r>
          <m:rPr>
            <m:sty m:val="p"/>
          </m:rPr>
          <w:rPr>
            <w:rFonts w:ascii="Cambria Math" w:eastAsiaTheme="minorEastAsia" w:hAnsi="Cambria Math" w:cs="Times New Roman"/>
            <w:color w:val="000000" w:themeColor="text1"/>
            <w:sz w:val="20"/>
            <w:szCs w:val="20"/>
            <w:lang w:val="uz-Cyrl-UZ"/>
          </w:rPr>
          <m:t>(co</m:t>
        </m:r>
        <m:sSup>
          <m:sSupPr>
            <m:ctrlPr>
              <w:rPr>
                <w:rFonts w:ascii="Cambria Math" w:eastAsiaTheme="minorEastAsia" w:hAnsi="Cambria Math" w:cs="Times New Roman"/>
                <w:color w:val="000000" w:themeColor="text1"/>
                <w:sz w:val="20"/>
                <w:szCs w:val="20"/>
              </w:rPr>
            </m:ctrlPr>
          </m:sSupPr>
          <m:e>
            <m:r>
              <m:rPr>
                <m:sty m:val="p"/>
              </m:rPr>
              <w:rPr>
                <w:rFonts w:ascii="Cambria Math" w:eastAsiaTheme="minorEastAsia" w:hAnsi="Cambria Math" w:cs="Times New Roman"/>
                <w:color w:val="000000" w:themeColor="text1"/>
                <w:sz w:val="20"/>
                <w:szCs w:val="20"/>
                <w:lang w:val="uz-Cyrl-UZ"/>
              </w:rPr>
              <m:t>s</m:t>
            </m:r>
          </m:e>
          <m:sup>
            <m:r>
              <m:rPr>
                <m:sty m:val="p"/>
              </m:rPr>
              <w:rPr>
                <w:rFonts w:ascii="Cambria Math" w:eastAsiaTheme="minorEastAsia" w:hAnsi="Cambria Math" w:cs="Times New Roman"/>
                <w:color w:val="000000" w:themeColor="text1"/>
                <w:sz w:val="20"/>
                <w:szCs w:val="20"/>
                <w:lang w:val="uz-Cyrl-UZ"/>
              </w:rPr>
              <m:t>2</m:t>
            </m:r>
          </m:sup>
        </m:sSup>
        <m:r>
          <m:rPr>
            <m:sty m:val="p"/>
          </m:rPr>
          <w:rPr>
            <w:rFonts w:ascii="Cambria Math" w:eastAsiaTheme="minorEastAsia" w:hAnsi="Cambria Math" w:cs="Times New Roman"/>
            <w:color w:val="000000" w:themeColor="text1"/>
            <w:sz w:val="20"/>
            <w:szCs w:val="20"/>
            <w:lang w:val="uz-Cyrl-UZ"/>
          </w:rPr>
          <m:t>(ωt-</m:t>
        </m:r>
        <m:sSub>
          <m:sSubPr>
            <m:ctrlPr>
              <w:rPr>
                <w:rFonts w:ascii="Cambria Math" w:eastAsiaTheme="minorEastAsia" w:hAnsi="Cambria Math" w:cs="Times New Roman"/>
                <w:color w:val="000000" w:themeColor="text1"/>
                <w:sz w:val="20"/>
                <w:szCs w:val="20"/>
              </w:rPr>
            </m:ctrlPr>
          </m:sSubPr>
          <m:e>
            <m:r>
              <m:rPr>
                <m:sty m:val="p"/>
              </m:rPr>
              <w:rPr>
                <w:rFonts w:ascii="Cambria Math" w:eastAsiaTheme="minorEastAsia" w:hAnsi="Cambria Math" w:cs="Times New Roman"/>
                <w:color w:val="000000" w:themeColor="text1"/>
                <w:sz w:val="20"/>
                <w:szCs w:val="20"/>
                <w:lang w:val="uz-Cyrl-UZ"/>
              </w:rPr>
              <m:t>θ</m:t>
            </m:r>
          </m:e>
          <m:sub>
            <m:r>
              <m:rPr>
                <m:sty m:val="p"/>
              </m:rPr>
              <w:rPr>
                <w:rFonts w:ascii="Cambria Math" w:eastAsiaTheme="minorEastAsia" w:hAnsi="Cambria Math" w:cs="Times New Roman"/>
                <w:color w:val="000000" w:themeColor="text1"/>
                <w:sz w:val="20"/>
                <w:szCs w:val="20"/>
                <w:lang w:val="uz-Cyrl-UZ"/>
              </w:rPr>
              <m:t>1</m:t>
            </m:r>
          </m:sub>
        </m:sSub>
        <m:r>
          <m:rPr>
            <m:sty m:val="p"/>
          </m:rPr>
          <w:rPr>
            <w:rFonts w:ascii="Cambria Math" w:eastAsiaTheme="minorEastAsia" w:hAnsi="Cambria Math" w:cs="Times New Roman"/>
            <w:color w:val="000000" w:themeColor="text1"/>
            <w:sz w:val="20"/>
            <w:szCs w:val="20"/>
            <w:lang w:val="uz-Cyrl-UZ"/>
          </w:rPr>
          <m:t>)</m:t>
        </m:r>
      </m:oMath>
      <w:r w:rsidR="00EB3A48" w:rsidRPr="00AA2773">
        <w:rPr>
          <w:rFonts w:ascii="Times New Roman" w:eastAsiaTheme="minorEastAsia" w:hAnsi="Times New Roman" w:cs="Times New Roman"/>
          <w:color w:val="000000" w:themeColor="text1"/>
          <w:sz w:val="20"/>
          <w:szCs w:val="20"/>
          <w:lang w:val="uz-Cyrl-UZ"/>
        </w:rPr>
        <w:t xml:space="preserve"> </w:t>
      </w:r>
      <w:r w:rsidR="006916A2" w:rsidRPr="00AA2773">
        <w:rPr>
          <w:rFonts w:ascii="Times New Roman" w:eastAsiaTheme="minorEastAsia" w:hAnsi="Times New Roman" w:cs="Times New Roman"/>
          <w:color w:val="000000" w:themeColor="text1"/>
          <w:sz w:val="20"/>
          <w:szCs w:val="20"/>
          <w:lang w:val="uz-Cyrl-UZ"/>
        </w:rPr>
        <w:t xml:space="preserve">                                 </w:t>
      </w:r>
      <w:r>
        <w:rPr>
          <w:rFonts w:ascii="Times New Roman" w:eastAsiaTheme="minorEastAsia" w:hAnsi="Times New Roman" w:cs="Times New Roman"/>
          <w:color w:val="000000" w:themeColor="text1"/>
          <w:sz w:val="20"/>
          <w:szCs w:val="20"/>
          <w:lang w:val="uz-Cyrl-UZ"/>
        </w:rPr>
        <w:t xml:space="preserve">                         </w:t>
      </w:r>
      <w:r w:rsidR="006916A2" w:rsidRPr="00AA2773">
        <w:rPr>
          <w:rFonts w:ascii="Times New Roman" w:eastAsiaTheme="minorEastAsia" w:hAnsi="Times New Roman" w:cs="Times New Roman"/>
          <w:color w:val="000000" w:themeColor="text1"/>
          <w:sz w:val="20"/>
          <w:szCs w:val="20"/>
          <w:lang w:val="uz-Cyrl-UZ"/>
        </w:rPr>
        <w:t xml:space="preserve"> </w:t>
      </w:r>
      <w:r w:rsidR="000078D7" w:rsidRPr="00AA2773">
        <w:rPr>
          <w:rFonts w:ascii="Times New Roman" w:eastAsiaTheme="minorEastAsia" w:hAnsi="Times New Roman" w:cs="Times New Roman"/>
          <w:color w:val="000000" w:themeColor="text1"/>
          <w:sz w:val="20"/>
          <w:szCs w:val="20"/>
          <w:lang w:val="uz-Cyrl-UZ"/>
        </w:rPr>
        <w:t xml:space="preserve"> </w:t>
      </w:r>
      <w:r w:rsidR="006916A2" w:rsidRPr="00AA2773">
        <w:rPr>
          <w:rFonts w:ascii="Times New Roman" w:eastAsiaTheme="minorEastAsia" w:hAnsi="Times New Roman" w:cs="Times New Roman"/>
          <w:color w:val="000000" w:themeColor="text1"/>
          <w:sz w:val="20"/>
          <w:szCs w:val="20"/>
          <w:lang w:val="uz-Cyrl-UZ"/>
        </w:rPr>
        <w:t xml:space="preserve">  </w:t>
      </w:r>
      <w:r w:rsidR="00EB3A48" w:rsidRPr="00AA2773">
        <w:rPr>
          <w:rFonts w:ascii="Times New Roman" w:eastAsiaTheme="minorEastAsia" w:hAnsi="Times New Roman" w:cs="Times New Roman"/>
          <w:color w:val="000000" w:themeColor="text1"/>
          <w:sz w:val="20"/>
          <w:szCs w:val="20"/>
          <w:lang w:val="uz-Cyrl-UZ"/>
        </w:rPr>
        <w:t xml:space="preserve"> </w:t>
      </w:r>
      <w:r w:rsidR="00B032DB" w:rsidRPr="00AA2773">
        <w:rPr>
          <w:rFonts w:ascii="Times New Roman" w:eastAsiaTheme="minorEastAsia" w:hAnsi="Times New Roman" w:cs="Times New Roman"/>
          <w:color w:val="000000" w:themeColor="text1"/>
          <w:sz w:val="20"/>
          <w:szCs w:val="20"/>
          <w:lang w:val="uz-Cyrl-UZ"/>
        </w:rPr>
        <w:t>(26)</w:t>
      </w:r>
    </w:p>
    <w:p w14:paraId="67840B68" w14:textId="77777777" w:rsidR="0085415A" w:rsidRPr="00AA2773" w:rsidRDefault="0085415A" w:rsidP="00FA171A">
      <w:pPr>
        <w:spacing w:after="0" w:line="240" w:lineRule="auto"/>
        <w:ind w:firstLine="284"/>
        <w:jc w:val="both"/>
        <w:rPr>
          <w:rFonts w:ascii="Times New Roman" w:eastAsiaTheme="minorEastAsia" w:hAnsi="Times New Roman" w:cs="Times New Roman"/>
          <w:color w:val="000000" w:themeColor="text1"/>
          <w:sz w:val="20"/>
          <w:szCs w:val="20"/>
          <w:lang w:val="uz-Cyrl-UZ"/>
        </w:rPr>
      </w:pPr>
      <w:r w:rsidRPr="00AA2773">
        <w:rPr>
          <w:rFonts w:ascii="Times New Roman" w:eastAsiaTheme="minorEastAsia" w:hAnsi="Times New Roman" w:cs="Times New Roman"/>
          <w:color w:val="000000" w:themeColor="text1"/>
          <w:sz w:val="20"/>
          <w:szCs w:val="20"/>
          <w:lang w:val="uz-Cyrl-UZ"/>
        </w:rPr>
        <w:t>Or it can be written in the following form</w:t>
      </w:r>
    </w:p>
    <w:p w14:paraId="09611E9B" w14:textId="0C29D160" w:rsidR="004A399F" w:rsidRPr="00AA2773" w:rsidRDefault="00AA2773" w:rsidP="00FA171A">
      <w:pPr>
        <w:spacing w:after="0" w:line="240" w:lineRule="auto"/>
        <w:ind w:firstLine="284"/>
        <w:jc w:val="right"/>
        <w:rPr>
          <w:rFonts w:ascii="Times New Roman" w:eastAsiaTheme="minorEastAsia" w:hAnsi="Times New Roman" w:cs="Times New Roman"/>
          <w:color w:val="000000" w:themeColor="text1"/>
          <w:sz w:val="20"/>
          <w:szCs w:val="20"/>
          <w:lang w:val="uz-Cyrl-UZ"/>
        </w:rPr>
      </w:pPr>
      <m:oMath>
        <m:r>
          <m:rPr>
            <m:sty m:val="p"/>
          </m:rPr>
          <w:rPr>
            <w:rFonts w:ascii="Cambria Math" w:eastAsiaTheme="minorEastAsia" w:hAnsi="Cambria Math" w:cs="Times New Roman"/>
            <w:color w:val="000000" w:themeColor="text1"/>
            <w:sz w:val="20"/>
            <w:szCs w:val="20"/>
            <w:lang w:val="uz-Cyrl-UZ"/>
          </w:rPr>
          <m:t>ρ=</m:t>
        </m:r>
        <w:bookmarkStart w:id="11" w:name="_Hlk196689342"/>
        <m:sSub>
          <m:sSubPr>
            <m:ctrlPr>
              <w:rPr>
                <w:rFonts w:ascii="Cambria Math" w:eastAsiaTheme="minorEastAsia" w:hAnsi="Cambria Math" w:cs="Times New Roman"/>
                <w:color w:val="000000" w:themeColor="text1"/>
                <w:sz w:val="20"/>
                <w:szCs w:val="20"/>
                <w:lang w:val="uz-Cyrl-UZ"/>
              </w:rPr>
            </m:ctrlPr>
          </m:sSubPr>
          <m:e>
            <m:r>
              <m:rPr>
                <m:sty m:val="p"/>
              </m:rPr>
              <w:rPr>
                <w:rFonts w:ascii="Cambria Math" w:eastAsiaTheme="minorEastAsia" w:hAnsi="Cambria Math" w:cs="Times New Roman"/>
                <w:color w:val="000000" w:themeColor="text1"/>
                <w:sz w:val="20"/>
                <w:szCs w:val="20"/>
                <w:lang w:val="uz-Cyrl-UZ"/>
              </w:rPr>
              <m:t>ρ</m:t>
            </m:r>
          </m:e>
          <m:sub>
            <m:r>
              <m:rPr>
                <m:sty m:val="p"/>
              </m:rPr>
              <w:rPr>
                <w:rFonts w:ascii="Cambria Math" w:eastAsiaTheme="minorEastAsia" w:hAnsi="Cambria Math" w:cs="Times New Roman"/>
                <w:color w:val="000000" w:themeColor="text1"/>
                <w:sz w:val="20"/>
                <w:szCs w:val="20"/>
                <w:lang w:val="uz-Cyrl-UZ"/>
              </w:rPr>
              <m:t>ср</m:t>
            </m:r>
          </m:sub>
        </m:sSub>
        <w:bookmarkEnd w:id="11"/>
        <m:r>
          <m:rPr>
            <m:sty m:val="p"/>
          </m:rPr>
          <w:rPr>
            <w:rFonts w:ascii="Cambria Math" w:eastAsiaTheme="minorEastAsia" w:hAnsi="Cambria Math" w:cs="Times New Roman"/>
            <w:color w:val="000000" w:themeColor="text1"/>
            <w:sz w:val="20"/>
            <w:szCs w:val="20"/>
            <w:lang w:val="uz-Cyrl-UZ"/>
          </w:rPr>
          <m:t>+</m:t>
        </m:r>
        <m:sSub>
          <m:sSubPr>
            <m:ctrlPr>
              <w:rPr>
                <w:rFonts w:ascii="Cambria Math" w:eastAsiaTheme="minorEastAsia" w:hAnsi="Cambria Math" w:cs="Times New Roman"/>
                <w:color w:val="000000" w:themeColor="text1"/>
                <w:sz w:val="20"/>
                <w:szCs w:val="20"/>
                <w:lang w:val="uz-Cyrl-UZ"/>
              </w:rPr>
            </m:ctrlPr>
          </m:sSubPr>
          <m:e>
            <m:r>
              <m:rPr>
                <m:sty m:val="p"/>
              </m:rPr>
              <w:rPr>
                <w:rFonts w:ascii="Cambria Math" w:eastAsiaTheme="minorEastAsia" w:hAnsi="Cambria Math" w:cs="Times New Roman"/>
                <w:color w:val="000000" w:themeColor="text1"/>
                <w:sz w:val="20"/>
                <w:szCs w:val="20"/>
                <w:lang w:val="uz-Cyrl-UZ"/>
              </w:rPr>
              <m:t>ρ</m:t>
            </m:r>
          </m:e>
          <m:sub>
            <m:r>
              <m:rPr>
                <m:sty m:val="p"/>
              </m:rPr>
              <w:rPr>
                <w:rFonts w:ascii="Cambria Math" w:eastAsiaTheme="minorEastAsia" w:hAnsi="Cambria Math" w:cs="Times New Roman"/>
                <w:color w:val="000000" w:themeColor="text1"/>
                <w:sz w:val="20"/>
                <w:szCs w:val="20"/>
                <w:lang w:val="uz-Cyrl-UZ"/>
              </w:rPr>
              <m:t>ср</m:t>
            </m:r>
          </m:sub>
        </m:sSub>
        <m:r>
          <m:rPr>
            <m:sty m:val="p"/>
          </m:rPr>
          <w:rPr>
            <w:rFonts w:ascii="Cambria Math" w:eastAsiaTheme="minorEastAsia" w:hAnsi="Cambria Math" w:cs="Times New Roman"/>
            <w:color w:val="000000" w:themeColor="text1"/>
            <w:sz w:val="20"/>
            <w:szCs w:val="20"/>
            <w:lang w:val="uz-Cyrl-UZ"/>
          </w:rPr>
          <m:t>cos2(ωt-</m:t>
        </m:r>
        <m:sSub>
          <m:sSubPr>
            <m:ctrlPr>
              <w:rPr>
                <w:rFonts w:ascii="Cambria Math" w:eastAsiaTheme="minorEastAsia" w:hAnsi="Cambria Math" w:cs="Times New Roman"/>
                <w:color w:val="000000" w:themeColor="text1"/>
                <w:sz w:val="20"/>
                <w:szCs w:val="20"/>
              </w:rPr>
            </m:ctrlPr>
          </m:sSubPr>
          <m:e>
            <m:r>
              <m:rPr>
                <m:sty m:val="p"/>
              </m:rPr>
              <w:rPr>
                <w:rFonts w:ascii="Cambria Math" w:eastAsiaTheme="minorEastAsia" w:hAnsi="Cambria Math" w:cs="Times New Roman"/>
                <w:color w:val="000000" w:themeColor="text1"/>
                <w:sz w:val="20"/>
                <w:szCs w:val="20"/>
                <w:lang w:val="uz-Cyrl-UZ"/>
              </w:rPr>
              <m:t>θ</m:t>
            </m:r>
          </m:e>
          <m:sub>
            <m:r>
              <m:rPr>
                <m:sty m:val="p"/>
              </m:rPr>
              <w:rPr>
                <w:rFonts w:ascii="Cambria Math" w:eastAsiaTheme="minorEastAsia" w:hAnsi="Cambria Math" w:cs="Times New Roman"/>
                <w:color w:val="000000" w:themeColor="text1"/>
                <w:sz w:val="20"/>
                <w:szCs w:val="20"/>
                <w:lang w:val="uz-Cyrl-UZ"/>
              </w:rPr>
              <m:t>1</m:t>
            </m:r>
          </m:sub>
        </m:sSub>
        <m:r>
          <m:rPr>
            <m:sty m:val="p"/>
          </m:rPr>
          <w:rPr>
            <w:rFonts w:ascii="Cambria Math" w:eastAsiaTheme="minorEastAsia" w:hAnsi="Cambria Math" w:cs="Times New Roman"/>
            <w:color w:val="000000" w:themeColor="text1"/>
            <w:sz w:val="20"/>
            <w:szCs w:val="20"/>
            <w:lang w:val="uz-Cyrl-UZ"/>
          </w:rPr>
          <m:t>)</m:t>
        </m:r>
      </m:oMath>
      <w:r w:rsidR="004A399F" w:rsidRPr="00AA2773">
        <w:rPr>
          <w:rFonts w:ascii="Times New Roman" w:eastAsiaTheme="minorEastAsia" w:hAnsi="Times New Roman" w:cs="Times New Roman"/>
          <w:color w:val="000000" w:themeColor="text1"/>
          <w:sz w:val="20"/>
          <w:szCs w:val="20"/>
          <w:lang w:val="uz-Cyrl-UZ"/>
        </w:rPr>
        <w:t xml:space="preserve"> </w:t>
      </w:r>
      <w:r w:rsidR="006916A2" w:rsidRPr="00AA2773">
        <w:rPr>
          <w:rFonts w:ascii="Times New Roman" w:eastAsiaTheme="minorEastAsia" w:hAnsi="Times New Roman" w:cs="Times New Roman"/>
          <w:color w:val="000000" w:themeColor="text1"/>
          <w:sz w:val="20"/>
          <w:szCs w:val="20"/>
          <w:lang w:val="uz-Cyrl-UZ"/>
        </w:rPr>
        <w:t xml:space="preserve">                                       </w:t>
      </w:r>
      <w:r>
        <w:rPr>
          <w:rFonts w:ascii="Times New Roman" w:eastAsiaTheme="minorEastAsia" w:hAnsi="Times New Roman" w:cs="Times New Roman"/>
          <w:color w:val="000000" w:themeColor="text1"/>
          <w:sz w:val="20"/>
          <w:szCs w:val="20"/>
          <w:lang w:val="uz-Cyrl-UZ"/>
        </w:rPr>
        <w:t xml:space="preserve">                         </w:t>
      </w:r>
      <w:r w:rsidR="000078D7" w:rsidRPr="00AA2773">
        <w:rPr>
          <w:rFonts w:ascii="Times New Roman" w:eastAsiaTheme="minorEastAsia" w:hAnsi="Times New Roman" w:cs="Times New Roman"/>
          <w:color w:val="000000" w:themeColor="text1"/>
          <w:sz w:val="20"/>
          <w:szCs w:val="20"/>
          <w:lang w:val="uz-Cyrl-UZ"/>
        </w:rPr>
        <w:t xml:space="preserve">   </w:t>
      </w:r>
      <w:r w:rsidR="00B032DB" w:rsidRPr="00AA2773">
        <w:rPr>
          <w:rFonts w:ascii="Times New Roman" w:eastAsiaTheme="minorEastAsia" w:hAnsi="Times New Roman" w:cs="Times New Roman"/>
          <w:color w:val="000000" w:themeColor="text1"/>
          <w:sz w:val="20"/>
          <w:szCs w:val="20"/>
          <w:lang w:val="uz-Cyrl-UZ"/>
        </w:rPr>
        <w:t>(27)</w:t>
      </w:r>
    </w:p>
    <w:p w14:paraId="78990452" w14:textId="77777777" w:rsidR="0085415A" w:rsidRPr="00AA2773" w:rsidRDefault="0085415A" w:rsidP="00FA171A">
      <w:pPr>
        <w:spacing w:after="0" w:line="240" w:lineRule="auto"/>
        <w:ind w:firstLine="284"/>
        <w:jc w:val="both"/>
        <w:rPr>
          <w:rFonts w:ascii="Times New Roman" w:eastAsiaTheme="minorEastAsia" w:hAnsi="Times New Roman" w:cs="Times New Roman"/>
          <w:color w:val="000000" w:themeColor="text1"/>
          <w:sz w:val="20"/>
          <w:szCs w:val="20"/>
          <w:lang w:val="uz-Cyrl-UZ"/>
        </w:rPr>
      </w:pPr>
      <w:r w:rsidRPr="00AA2773">
        <w:rPr>
          <w:rFonts w:ascii="Times New Roman" w:eastAsiaTheme="minorEastAsia" w:hAnsi="Times New Roman" w:cs="Times New Roman"/>
          <w:color w:val="000000" w:themeColor="text1"/>
          <w:sz w:val="20"/>
          <w:szCs w:val="20"/>
          <w:lang w:val="uz-Cyrl-UZ"/>
        </w:rPr>
        <w:t>Where is the average value of centrifugal force</w:t>
      </w:r>
    </w:p>
    <w:p w14:paraId="1ECE0DB0" w14:textId="3B520932" w:rsidR="004A399F" w:rsidRPr="00AA2773" w:rsidRDefault="00000000" w:rsidP="00FA171A">
      <w:pPr>
        <w:spacing w:after="0" w:line="240" w:lineRule="auto"/>
        <w:ind w:firstLine="284"/>
        <w:jc w:val="right"/>
        <w:rPr>
          <w:rFonts w:ascii="Times New Roman" w:eastAsiaTheme="minorEastAsia" w:hAnsi="Times New Roman" w:cs="Times New Roman"/>
          <w:color w:val="000000" w:themeColor="text1"/>
          <w:sz w:val="20"/>
          <w:szCs w:val="20"/>
          <w:lang w:val="uz-Cyrl-UZ"/>
        </w:rPr>
      </w:pPr>
      <m:oMath>
        <m:sSub>
          <m:sSubPr>
            <m:ctrlPr>
              <w:rPr>
                <w:rFonts w:ascii="Cambria Math" w:eastAsiaTheme="minorEastAsia" w:hAnsi="Cambria Math" w:cs="Times New Roman"/>
                <w:color w:val="000000" w:themeColor="text1"/>
                <w:sz w:val="20"/>
                <w:szCs w:val="20"/>
                <w:lang w:val="uz-Cyrl-UZ"/>
              </w:rPr>
            </m:ctrlPr>
          </m:sSubPr>
          <m:e>
            <m:r>
              <m:rPr>
                <m:sty m:val="p"/>
              </m:rPr>
              <w:rPr>
                <w:rFonts w:ascii="Cambria Math" w:eastAsiaTheme="minorEastAsia" w:hAnsi="Cambria Math" w:cs="Times New Roman"/>
                <w:color w:val="000000" w:themeColor="text1"/>
                <w:sz w:val="20"/>
                <w:szCs w:val="20"/>
                <w:lang w:val="uz-Cyrl-UZ"/>
              </w:rPr>
              <m:t>ρ</m:t>
            </m:r>
          </m:e>
          <m:sub>
            <m:r>
              <m:rPr>
                <m:sty m:val="p"/>
              </m:rPr>
              <w:rPr>
                <w:rFonts w:ascii="Cambria Math" w:eastAsiaTheme="minorEastAsia" w:hAnsi="Cambria Math" w:cs="Times New Roman"/>
                <w:color w:val="000000" w:themeColor="text1"/>
                <w:sz w:val="20"/>
                <w:szCs w:val="20"/>
                <w:lang w:val="uz-Cyrl-UZ"/>
              </w:rPr>
              <m:t>ср</m:t>
            </m:r>
          </m:sub>
        </m:sSub>
        <m:r>
          <m:rPr>
            <m:sty m:val="p"/>
          </m:rPr>
          <w:rPr>
            <w:rFonts w:ascii="Cambria Math" w:eastAsiaTheme="minorEastAsia" w:hAnsi="Cambria Math" w:cs="Times New Roman"/>
            <w:color w:val="000000" w:themeColor="text1"/>
            <w:sz w:val="20"/>
            <w:szCs w:val="20"/>
            <w:lang w:val="uz-Cyrl-UZ"/>
          </w:rPr>
          <m:t>=</m:t>
        </m:r>
        <m:f>
          <m:fPr>
            <m:ctrlPr>
              <w:rPr>
                <w:rFonts w:ascii="Cambria Math" w:eastAsiaTheme="minorEastAsia" w:hAnsi="Cambria Math" w:cs="Times New Roman"/>
                <w:color w:val="000000" w:themeColor="text1"/>
                <w:sz w:val="20"/>
                <w:szCs w:val="20"/>
              </w:rPr>
            </m:ctrlPr>
          </m:fPr>
          <m:num>
            <w:bookmarkStart w:id="12" w:name="_Hlk196689447"/>
            <m:sSub>
              <m:sSubPr>
                <m:ctrlPr>
                  <w:rPr>
                    <w:rFonts w:ascii="Cambria Math" w:hAnsi="Cambria Math" w:cs="Times New Roman"/>
                    <w:color w:val="000000" w:themeColor="text1"/>
                    <w:sz w:val="20"/>
                    <w:szCs w:val="20"/>
                  </w:rPr>
                </m:ctrlPr>
              </m:sSubPr>
              <m:e>
                <m:r>
                  <m:rPr>
                    <m:sty m:val="p"/>
                  </m:rPr>
                  <w:rPr>
                    <w:rFonts w:ascii="Cambria Math" w:hAnsi="Cambria Math" w:cs="Times New Roman"/>
                    <w:color w:val="000000" w:themeColor="text1"/>
                    <w:sz w:val="20"/>
                    <w:szCs w:val="20"/>
                    <w:lang w:val="uz-Cyrl-UZ"/>
                  </w:rPr>
                  <m:t>( m</m:t>
                </m:r>
              </m:e>
              <m:sub>
                <m:r>
                  <m:rPr>
                    <m:sty m:val="p"/>
                  </m:rPr>
                  <w:rPr>
                    <w:rFonts w:ascii="Cambria Math" w:hAnsi="Cambria Math" w:cs="Times New Roman"/>
                    <w:color w:val="000000" w:themeColor="text1"/>
                    <w:sz w:val="20"/>
                    <w:szCs w:val="20"/>
                    <w:lang w:val="uz-Cyrl-UZ"/>
                  </w:rPr>
                  <m:t>0</m:t>
                </m:r>
              </m:sub>
            </m:sSub>
            <m:r>
              <m:rPr>
                <m:sty m:val="p"/>
              </m:rPr>
              <w:rPr>
                <w:rFonts w:ascii="Cambria Math" w:hAnsi="Cambria Math" w:cs="Times New Roman"/>
                <w:color w:val="000000" w:themeColor="text1"/>
                <w:sz w:val="20"/>
                <w:szCs w:val="20"/>
                <w:lang w:val="uz-Cyrl-UZ"/>
              </w:rPr>
              <m:t>r</m:t>
            </m:r>
            <w:bookmarkEnd w:id="12"/>
            <m:sSup>
              <m:sSupPr>
                <m:ctrlPr>
                  <w:rPr>
                    <w:rFonts w:ascii="Cambria Math" w:hAnsi="Cambria Math" w:cs="Times New Roman"/>
                    <w:color w:val="000000" w:themeColor="text1"/>
                    <w:sz w:val="20"/>
                    <w:szCs w:val="20"/>
                    <w:lang w:val="uz-Cyrl-UZ"/>
                  </w:rPr>
                </m:ctrlPr>
              </m:sSupPr>
              <m:e>
                <m:r>
                  <m:rPr>
                    <m:sty m:val="p"/>
                  </m:rPr>
                  <w:rPr>
                    <w:rFonts w:ascii="Cambria Math" w:hAnsi="Cambria Math" w:cs="Times New Roman"/>
                    <w:color w:val="000000" w:themeColor="text1"/>
                    <w:sz w:val="20"/>
                    <w:szCs w:val="20"/>
                    <w:lang w:val="uz-Cyrl-UZ"/>
                  </w:rPr>
                  <m:t>)</m:t>
                </m:r>
              </m:e>
              <m:sup>
                <m:r>
                  <m:rPr>
                    <m:sty m:val="p"/>
                  </m:rPr>
                  <w:rPr>
                    <w:rFonts w:ascii="Cambria Math" w:hAnsi="Cambria Math" w:cs="Times New Roman"/>
                    <w:color w:val="000000" w:themeColor="text1"/>
                    <w:sz w:val="20"/>
                    <w:szCs w:val="20"/>
                    <w:lang w:val="uz-Cyrl-UZ"/>
                  </w:rPr>
                  <m:t>2</m:t>
                </m:r>
              </m:sup>
            </m:sSup>
            <m:sSup>
              <m:sSupPr>
                <m:ctrlPr>
                  <w:rPr>
                    <w:rFonts w:ascii="Cambria Math" w:hAnsi="Cambria Math" w:cs="Times New Roman"/>
                    <w:color w:val="000000" w:themeColor="text1"/>
                    <w:sz w:val="20"/>
                    <w:szCs w:val="20"/>
                    <w:lang w:val="uz-Cyrl-UZ"/>
                  </w:rPr>
                </m:ctrlPr>
              </m:sSupPr>
              <m:e>
                <m:r>
                  <m:rPr>
                    <m:sty m:val="p"/>
                  </m:rPr>
                  <w:rPr>
                    <w:rFonts w:ascii="Cambria Math" w:hAnsi="Cambria Math" w:cs="Times New Roman"/>
                    <w:color w:val="000000" w:themeColor="text1"/>
                    <w:sz w:val="20"/>
                    <w:szCs w:val="20"/>
                    <w:lang w:val="uz-Cyrl-UZ"/>
                  </w:rPr>
                  <m:t>ω</m:t>
                </m:r>
              </m:e>
              <m:sup>
                <m:r>
                  <m:rPr>
                    <m:sty m:val="p"/>
                  </m:rPr>
                  <w:rPr>
                    <w:rFonts w:ascii="Cambria Math" w:hAnsi="Cambria Math" w:cs="Times New Roman"/>
                    <w:color w:val="000000" w:themeColor="text1"/>
                    <w:sz w:val="20"/>
                    <w:szCs w:val="20"/>
                    <w:lang w:val="uz-Cyrl-UZ"/>
                  </w:rPr>
                  <m:t>2</m:t>
                </m:r>
              </m:sup>
            </m:sSup>
          </m:num>
          <m:den>
            <w:bookmarkStart w:id="13" w:name="_Hlk196690619"/>
            <m:r>
              <m:rPr>
                <m:sty m:val="p"/>
              </m:rPr>
              <w:rPr>
                <w:rFonts w:ascii="Cambria Math" w:eastAsiaTheme="minorEastAsia" w:hAnsi="Cambria Math" w:cs="Times New Roman"/>
                <w:color w:val="000000" w:themeColor="text1"/>
                <w:sz w:val="20"/>
                <w:szCs w:val="20"/>
                <w:lang w:val="uz-Cyrl-UZ"/>
              </w:rPr>
              <m:t>2(</m:t>
            </m:r>
            <m:sSub>
              <m:sSubPr>
                <m:ctrlPr>
                  <w:rPr>
                    <w:rFonts w:ascii="Cambria Math" w:hAnsi="Cambria Math" w:cs="Times New Roman"/>
                    <w:color w:val="000000" w:themeColor="text1"/>
                    <w:sz w:val="20"/>
                    <w:szCs w:val="20"/>
                  </w:rPr>
                </m:ctrlPr>
              </m:sSubPr>
              <m:e>
                <m:r>
                  <m:rPr>
                    <m:sty m:val="p"/>
                  </m:rPr>
                  <w:rPr>
                    <w:rFonts w:ascii="Cambria Math" w:hAnsi="Cambria Math" w:cs="Times New Roman"/>
                    <w:color w:val="000000" w:themeColor="text1"/>
                    <w:sz w:val="20"/>
                    <w:szCs w:val="20"/>
                    <w:lang w:val="uz-Cyrl-UZ"/>
                  </w:rPr>
                  <m:t>m</m:t>
                </m:r>
              </m:e>
              <m:sub>
                <m:r>
                  <m:rPr>
                    <m:sty m:val="p"/>
                  </m:rPr>
                  <w:rPr>
                    <w:rFonts w:ascii="Cambria Math" w:hAnsi="Cambria Math" w:cs="Times New Roman"/>
                    <w:color w:val="000000" w:themeColor="text1"/>
                    <w:sz w:val="20"/>
                    <w:szCs w:val="20"/>
                    <w:lang w:val="uz-Cyrl-UZ"/>
                  </w:rPr>
                  <m:t>1</m:t>
                </m:r>
              </m:sub>
            </m:sSub>
            <m:r>
              <m:rPr>
                <m:sty m:val="p"/>
              </m:rPr>
              <w:rPr>
                <w:rFonts w:ascii="Cambria Math" w:hAnsi="Cambria Math" w:cs="Times New Roman"/>
                <w:color w:val="000000" w:themeColor="text1"/>
                <w:sz w:val="20"/>
                <w:szCs w:val="20"/>
                <w:lang w:val="uz-Cyrl-UZ"/>
              </w:rPr>
              <m:t>a+</m:t>
            </m:r>
            <m:sSub>
              <m:sSubPr>
                <m:ctrlPr>
                  <w:rPr>
                    <w:rFonts w:ascii="Cambria Math" w:hAnsi="Cambria Math" w:cs="Times New Roman"/>
                    <w:color w:val="000000" w:themeColor="text1"/>
                    <w:sz w:val="20"/>
                    <w:szCs w:val="20"/>
                  </w:rPr>
                </m:ctrlPr>
              </m:sSubPr>
              <m:e>
                <m:r>
                  <m:rPr>
                    <m:sty m:val="p"/>
                  </m:rPr>
                  <w:rPr>
                    <w:rFonts w:ascii="Cambria Math" w:hAnsi="Cambria Math" w:cs="Times New Roman"/>
                    <w:color w:val="000000" w:themeColor="text1"/>
                    <w:sz w:val="20"/>
                    <w:szCs w:val="20"/>
                    <w:lang w:val="uz-Cyrl-UZ"/>
                  </w:rPr>
                  <m:t>m</m:t>
                </m:r>
              </m:e>
              <m:sub>
                <m:r>
                  <m:rPr>
                    <m:sty m:val="p"/>
                  </m:rPr>
                  <w:rPr>
                    <w:rFonts w:ascii="Cambria Math" w:hAnsi="Cambria Math" w:cs="Times New Roman"/>
                    <w:color w:val="000000" w:themeColor="text1"/>
                    <w:sz w:val="20"/>
                    <w:szCs w:val="20"/>
                    <w:lang w:val="uz-Cyrl-UZ"/>
                  </w:rPr>
                  <m:t>0</m:t>
                </m:r>
              </m:sub>
            </m:sSub>
            <m:r>
              <m:rPr>
                <m:sty m:val="p"/>
              </m:rPr>
              <w:rPr>
                <w:rFonts w:ascii="Cambria Math" w:eastAsiaTheme="minorEastAsia" w:hAnsi="Cambria Math" w:cs="Times New Roman"/>
                <w:color w:val="000000" w:themeColor="text1"/>
                <w:sz w:val="20"/>
                <w:szCs w:val="20"/>
                <w:lang w:val="uz-Cyrl-UZ"/>
              </w:rPr>
              <m:t>l)</m:t>
            </m:r>
            <w:bookmarkEnd w:id="13"/>
          </m:den>
        </m:f>
        <m:r>
          <m:rPr>
            <m:sty m:val="p"/>
          </m:rPr>
          <w:rPr>
            <w:rFonts w:ascii="Cambria Math" w:eastAsiaTheme="minorEastAsia" w:hAnsi="Cambria Math" w:cs="Times New Roman"/>
            <w:color w:val="000000" w:themeColor="text1"/>
            <w:sz w:val="20"/>
            <w:szCs w:val="20"/>
            <w:lang w:val="uz-Cyrl-UZ"/>
          </w:rPr>
          <m:t>=</m:t>
        </m:r>
        <m:f>
          <m:fPr>
            <m:ctrlPr>
              <w:rPr>
                <w:rFonts w:ascii="Cambria Math" w:eastAsiaTheme="minorEastAsia" w:hAnsi="Cambria Math" w:cs="Times New Roman"/>
                <w:color w:val="000000" w:themeColor="text1"/>
                <w:sz w:val="20"/>
                <w:szCs w:val="20"/>
              </w:rPr>
            </m:ctrlPr>
          </m:fPr>
          <m:num>
            <m:r>
              <m:rPr>
                <m:sty m:val="p"/>
              </m:rPr>
              <w:rPr>
                <w:rFonts w:ascii="Cambria Math" w:eastAsiaTheme="minorEastAsia" w:hAnsi="Cambria Math" w:cs="Times New Roman"/>
                <w:color w:val="000000" w:themeColor="text1"/>
                <w:sz w:val="20"/>
                <w:szCs w:val="20"/>
                <w:lang w:val="uz-Cyrl-UZ"/>
              </w:rPr>
              <m:t>1</m:t>
            </m:r>
          </m:num>
          <m:den>
            <m:r>
              <m:rPr>
                <m:sty m:val="p"/>
              </m:rPr>
              <w:rPr>
                <w:rFonts w:ascii="Cambria Math" w:eastAsiaTheme="minorEastAsia" w:hAnsi="Cambria Math" w:cs="Times New Roman"/>
                <w:color w:val="000000" w:themeColor="text1"/>
                <w:sz w:val="20"/>
                <w:szCs w:val="20"/>
                <w:lang w:val="uz-Cyrl-UZ"/>
              </w:rPr>
              <m:t>2</m:t>
            </m:r>
          </m:den>
        </m:f>
        <m:sSub>
          <m:sSubPr>
            <m:ctrlPr>
              <w:rPr>
                <w:rFonts w:ascii="Cambria Math" w:eastAsiaTheme="minorEastAsia" w:hAnsi="Cambria Math" w:cs="Times New Roman"/>
                <w:color w:val="000000" w:themeColor="text1"/>
                <w:sz w:val="20"/>
                <w:szCs w:val="20"/>
              </w:rPr>
            </m:ctrlPr>
          </m:sSubPr>
          <m:e>
            <m:r>
              <m:rPr>
                <m:sty m:val="p"/>
              </m:rPr>
              <w:rPr>
                <w:rFonts w:ascii="Cambria Math" w:eastAsiaTheme="minorEastAsia" w:hAnsi="Cambria Math" w:cs="Times New Roman"/>
                <w:color w:val="000000" w:themeColor="text1"/>
                <w:sz w:val="20"/>
                <w:szCs w:val="20"/>
                <w:lang w:val="uz-Cyrl-UZ"/>
              </w:rPr>
              <m:t>ψ</m:t>
            </m:r>
          </m:e>
          <m:sub>
            <m:r>
              <m:rPr>
                <m:sty m:val="p"/>
              </m:rPr>
              <w:rPr>
                <w:rFonts w:ascii="Cambria Math" w:eastAsiaTheme="minorEastAsia" w:hAnsi="Cambria Math" w:cs="Times New Roman"/>
                <w:color w:val="000000" w:themeColor="text1"/>
                <w:sz w:val="20"/>
                <w:szCs w:val="20"/>
                <w:lang w:val="uz-Cyrl-UZ"/>
              </w:rPr>
              <m:t>a</m:t>
            </m:r>
          </m:sub>
        </m:sSub>
        <m:sSub>
          <m:sSubPr>
            <m:ctrlPr>
              <w:rPr>
                <w:rFonts w:ascii="Cambria Math" w:hAnsi="Cambria Math" w:cs="Times New Roman"/>
                <w:color w:val="000000" w:themeColor="text1"/>
                <w:sz w:val="20"/>
                <w:szCs w:val="20"/>
              </w:rPr>
            </m:ctrlPr>
          </m:sSubPr>
          <m:e>
            <m:r>
              <m:rPr>
                <m:sty m:val="p"/>
              </m:rPr>
              <w:rPr>
                <w:rFonts w:ascii="Cambria Math" w:hAnsi="Cambria Math" w:cs="Times New Roman"/>
                <w:color w:val="000000" w:themeColor="text1"/>
                <w:sz w:val="20"/>
                <w:szCs w:val="20"/>
                <w:lang w:val="uz-Cyrl-UZ"/>
              </w:rPr>
              <m:t xml:space="preserve"> m</m:t>
            </m:r>
          </m:e>
          <m:sub>
            <m:r>
              <m:rPr>
                <m:sty m:val="p"/>
              </m:rPr>
              <w:rPr>
                <w:rFonts w:ascii="Cambria Math" w:hAnsi="Cambria Math" w:cs="Times New Roman"/>
                <w:color w:val="000000" w:themeColor="text1"/>
                <w:sz w:val="20"/>
                <w:szCs w:val="20"/>
                <w:lang w:val="uz-Cyrl-UZ"/>
              </w:rPr>
              <m:t>0</m:t>
            </m:r>
          </m:sub>
        </m:sSub>
        <m:r>
          <m:rPr>
            <m:sty m:val="p"/>
          </m:rPr>
          <w:rPr>
            <w:rFonts w:ascii="Cambria Math" w:hAnsi="Cambria Math" w:cs="Times New Roman"/>
            <w:color w:val="000000" w:themeColor="text1"/>
            <w:sz w:val="20"/>
            <w:szCs w:val="20"/>
            <w:lang w:val="uz-Cyrl-UZ"/>
          </w:rPr>
          <m:t>r</m:t>
        </m:r>
        <m:sSup>
          <m:sSupPr>
            <m:ctrlPr>
              <w:rPr>
                <w:rFonts w:ascii="Cambria Math" w:hAnsi="Cambria Math" w:cs="Times New Roman"/>
                <w:color w:val="000000" w:themeColor="text1"/>
                <w:sz w:val="20"/>
                <w:szCs w:val="20"/>
                <w:lang w:val="uz-Cyrl-UZ"/>
              </w:rPr>
            </m:ctrlPr>
          </m:sSupPr>
          <m:e>
            <m:r>
              <m:rPr>
                <m:sty m:val="p"/>
              </m:rPr>
              <w:rPr>
                <w:rFonts w:ascii="Cambria Math" w:hAnsi="Cambria Math" w:cs="Times New Roman"/>
                <w:color w:val="000000" w:themeColor="text1"/>
                <w:sz w:val="20"/>
                <w:szCs w:val="20"/>
                <w:lang w:val="uz-Cyrl-UZ"/>
              </w:rPr>
              <m:t>ω</m:t>
            </m:r>
          </m:e>
          <m:sup>
            <m:r>
              <m:rPr>
                <m:sty m:val="p"/>
              </m:rPr>
              <w:rPr>
                <w:rFonts w:ascii="Cambria Math" w:hAnsi="Cambria Math" w:cs="Times New Roman"/>
                <w:color w:val="000000" w:themeColor="text1"/>
                <w:sz w:val="20"/>
                <w:szCs w:val="20"/>
                <w:lang w:val="uz-Cyrl-UZ"/>
              </w:rPr>
              <m:t>2</m:t>
            </m:r>
          </m:sup>
        </m:sSup>
      </m:oMath>
      <w:r w:rsidR="006916A2" w:rsidRPr="00AA2773">
        <w:rPr>
          <w:rFonts w:ascii="Times New Roman" w:eastAsiaTheme="minorEastAsia" w:hAnsi="Times New Roman" w:cs="Times New Roman"/>
          <w:color w:val="000000" w:themeColor="text1"/>
          <w:sz w:val="20"/>
          <w:szCs w:val="20"/>
          <w:lang w:val="uz-Cyrl-UZ"/>
        </w:rPr>
        <w:t xml:space="preserve">                                </w:t>
      </w:r>
      <w:r w:rsidR="000078D7" w:rsidRPr="00AA2773">
        <w:rPr>
          <w:rFonts w:ascii="Times New Roman" w:eastAsiaTheme="minorEastAsia" w:hAnsi="Times New Roman" w:cs="Times New Roman"/>
          <w:color w:val="000000" w:themeColor="text1"/>
          <w:sz w:val="20"/>
          <w:szCs w:val="20"/>
          <w:lang w:val="uz-Cyrl-UZ"/>
        </w:rPr>
        <w:t xml:space="preserve">     </w:t>
      </w:r>
      <w:r w:rsidR="00AA2773">
        <w:rPr>
          <w:rFonts w:ascii="Times New Roman" w:eastAsiaTheme="minorEastAsia" w:hAnsi="Times New Roman" w:cs="Times New Roman"/>
          <w:color w:val="000000" w:themeColor="text1"/>
          <w:sz w:val="20"/>
          <w:szCs w:val="20"/>
          <w:lang w:val="uz-Cyrl-UZ"/>
        </w:rPr>
        <w:t xml:space="preserve">                           </w:t>
      </w:r>
      <w:r w:rsidR="000078D7" w:rsidRPr="00AA2773">
        <w:rPr>
          <w:rFonts w:ascii="Times New Roman" w:eastAsiaTheme="minorEastAsia" w:hAnsi="Times New Roman" w:cs="Times New Roman"/>
          <w:color w:val="000000" w:themeColor="text1"/>
          <w:sz w:val="20"/>
          <w:szCs w:val="20"/>
          <w:lang w:val="uz-Cyrl-UZ"/>
        </w:rPr>
        <w:t xml:space="preserve">  </w:t>
      </w:r>
      <w:r w:rsidR="00B032DB" w:rsidRPr="00AA2773">
        <w:rPr>
          <w:rFonts w:ascii="Times New Roman" w:eastAsiaTheme="minorEastAsia" w:hAnsi="Times New Roman" w:cs="Times New Roman"/>
          <w:color w:val="000000" w:themeColor="text1"/>
          <w:sz w:val="20"/>
          <w:szCs w:val="20"/>
          <w:lang w:val="uz-Cyrl-UZ"/>
        </w:rPr>
        <w:t>(28)</w:t>
      </w:r>
    </w:p>
    <w:p w14:paraId="0D3EAD40" w14:textId="77777777" w:rsidR="0085415A" w:rsidRPr="00AA2773" w:rsidRDefault="0085415A" w:rsidP="00FA171A">
      <w:pPr>
        <w:spacing w:after="0" w:line="240" w:lineRule="auto"/>
        <w:ind w:firstLine="284"/>
        <w:jc w:val="both"/>
        <w:rPr>
          <w:rFonts w:ascii="Times New Roman" w:eastAsiaTheme="minorEastAsia" w:hAnsi="Times New Roman" w:cs="Times New Roman"/>
          <w:color w:val="000000" w:themeColor="text1"/>
          <w:sz w:val="20"/>
          <w:szCs w:val="20"/>
          <w:lang w:val="uz-Cyrl-UZ"/>
        </w:rPr>
      </w:pPr>
      <w:r w:rsidRPr="00AA2773">
        <w:rPr>
          <w:rFonts w:ascii="Times New Roman" w:eastAsiaTheme="minorEastAsia" w:hAnsi="Times New Roman" w:cs="Times New Roman"/>
          <w:color w:val="000000" w:themeColor="text1"/>
          <w:sz w:val="20"/>
          <w:szCs w:val="20"/>
          <w:lang w:val="uz-Cyrl-UZ"/>
        </w:rPr>
        <w:t>This force will cause a shift in the average position of the working element by an amount</w:t>
      </w:r>
    </w:p>
    <w:p w14:paraId="03E2B440" w14:textId="55379B47" w:rsidR="00372BCB" w:rsidRPr="00AA2773" w:rsidRDefault="00000000" w:rsidP="00FA171A">
      <w:pPr>
        <w:spacing w:after="0" w:line="240" w:lineRule="auto"/>
        <w:ind w:firstLine="284"/>
        <w:jc w:val="right"/>
        <w:rPr>
          <w:rFonts w:ascii="Times New Roman" w:eastAsiaTheme="minorEastAsia" w:hAnsi="Times New Roman" w:cs="Times New Roman"/>
          <w:color w:val="000000" w:themeColor="text1"/>
          <w:sz w:val="20"/>
          <w:szCs w:val="20"/>
          <w:lang w:val="uz-Cyrl-UZ"/>
        </w:rPr>
      </w:pPr>
      <m:oMath>
        <m:sSub>
          <m:sSubPr>
            <m:ctrlPr>
              <w:rPr>
                <w:rFonts w:ascii="Cambria Math" w:eastAsiaTheme="minorEastAsia" w:hAnsi="Cambria Math" w:cs="Times New Roman"/>
                <w:color w:val="000000" w:themeColor="text1"/>
                <w:sz w:val="20"/>
                <w:szCs w:val="20"/>
                <w:lang w:val="uz-Cyrl-UZ"/>
              </w:rPr>
            </m:ctrlPr>
          </m:sSubPr>
          <m:e>
            <m:r>
              <m:rPr>
                <m:sty m:val="p"/>
              </m:rPr>
              <w:rPr>
                <w:rFonts w:ascii="Cambria Math" w:eastAsiaTheme="minorEastAsia" w:hAnsi="Cambria Math" w:cs="Times New Roman"/>
                <w:color w:val="000000" w:themeColor="text1"/>
                <w:sz w:val="20"/>
                <w:szCs w:val="20"/>
                <w:lang w:val="uz-Cyrl-UZ"/>
              </w:rPr>
              <m:t>x</m:t>
            </m:r>
          </m:e>
          <m:sub>
            <m:r>
              <m:rPr>
                <m:sty m:val="p"/>
              </m:rPr>
              <w:rPr>
                <w:rFonts w:ascii="Cambria Math" w:eastAsiaTheme="minorEastAsia" w:hAnsi="Cambria Math" w:cs="Times New Roman"/>
                <w:color w:val="000000" w:themeColor="text1"/>
                <w:sz w:val="20"/>
                <w:szCs w:val="20"/>
                <w:lang w:val="uz-Cyrl-UZ"/>
              </w:rPr>
              <m:t>ср</m:t>
            </m:r>
          </m:sub>
        </m:sSub>
        <m:r>
          <m:rPr>
            <m:sty m:val="p"/>
          </m:rPr>
          <w:rPr>
            <w:rFonts w:ascii="Cambria Math" w:eastAsiaTheme="minorEastAsia" w:hAnsi="Cambria Math" w:cs="Times New Roman"/>
            <w:color w:val="000000" w:themeColor="text1"/>
            <w:sz w:val="20"/>
            <w:szCs w:val="20"/>
            <w:lang w:val="uz-Cyrl-UZ"/>
          </w:rPr>
          <m:t>=</m:t>
        </m:r>
        <m:f>
          <m:fPr>
            <m:ctrlPr>
              <w:rPr>
                <w:rFonts w:ascii="Cambria Math" w:eastAsiaTheme="minorEastAsia" w:hAnsi="Cambria Math" w:cs="Times New Roman"/>
                <w:color w:val="000000" w:themeColor="text1"/>
                <w:sz w:val="20"/>
                <w:szCs w:val="20"/>
                <w:lang w:val="uz-Cyrl-UZ"/>
              </w:rPr>
            </m:ctrlPr>
          </m:fPr>
          <m:num>
            <m:sSub>
              <m:sSubPr>
                <m:ctrlPr>
                  <w:rPr>
                    <w:rFonts w:ascii="Cambria Math" w:eastAsiaTheme="minorEastAsia" w:hAnsi="Cambria Math" w:cs="Times New Roman"/>
                    <w:color w:val="000000" w:themeColor="text1"/>
                    <w:sz w:val="20"/>
                    <w:szCs w:val="20"/>
                    <w:lang w:val="uz-Cyrl-UZ"/>
                  </w:rPr>
                </m:ctrlPr>
              </m:sSubPr>
              <m:e>
                <m:r>
                  <m:rPr>
                    <m:sty m:val="p"/>
                  </m:rPr>
                  <w:rPr>
                    <w:rFonts w:ascii="Cambria Math" w:eastAsiaTheme="minorEastAsia" w:hAnsi="Cambria Math" w:cs="Times New Roman"/>
                    <w:color w:val="000000" w:themeColor="text1"/>
                    <w:sz w:val="20"/>
                    <w:szCs w:val="20"/>
                    <w:lang w:val="uz-Cyrl-UZ"/>
                  </w:rPr>
                  <m:t>x</m:t>
                </m:r>
              </m:e>
              <m:sub>
                <m:r>
                  <m:rPr>
                    <m:sty m:val="p"/>
                  </m:rPr>
                  <w:rPr>
                    <w:rFonts w:ascii="Cambria Math" w:eastAsiaTheme="minorEastAsia" w:hAnsi="Cambria Math" w:cs="Times New Roman"/>
                    <w:color w:val="000000" w:themeColor="text1"/>
                    <w:sz w:val="20"/>
                    <w:szCs w:val="20"/>
                    <w:lang w:val="uz-Cyrl-UZ"/>
                  </w:rPr>
                  <m:t>ср</m:t>
                </m:r>
              </m:sub>
            </m:sSub>
          </m:num>
          <m:den>
            <m:sSub>
              <m:sSubPr>
                <m:ctrlPr>
                  <w:rPr>
                    <w:rFonts w:ascii="Cambria Math" w:eastAsiaTheme="minorEastAsia" w:hAnsi="Cambria Math" w:cs="Times New Roman"/>
                    <w:color w:val="000000" w:themeColor="text1"/>
                    <w:sz w:val="20"/>
                    <w:szCs w:val="20"/>
                    <w:lang w:val="uz-Cyrl-UZ"/>
                  </w:rPr>
                </m:ctrlPr>
              </m:sSubPr>
              <m:e>
                <m:r>
                  <m:rPr>
                    <m:sty m:val="p"/>
                  </m:rPr>
                  <w:rPr>
                    <w:rFonts w:ascii="Cambria Math" w:eastAsiaTheme="minorEastAsia" w:hAnsi="Cambria Math" w:cs="Times New Roman"/>
                    <w:color w:val="000000" w:themeColor="text1"/>
                    <w:sz w:val="20"/>
                    <w:szCs w:val="20"/>
                    <w:lang w:val="uz-Cyrl-UZ"/>
                  </w:rPr>
                  <m:t>c</m:t>
                </m:r>
              </m:e>
              <m:sub>
                <m:r>
                  <m:rPr>
                    <m:sty m:val="p"/>
                  </m:rPr>
                  <w:rPr>
                    <w:rFonts w:ascii="Cambria Math" w:eastAsiaTheme="minorEastAsia" w:hAnsi="Cambria Math" w:cs="Times New Roman"/>
                    <w:color w:val="000000" w:themeColor="text1"/>
                    <w:sz w:val="20"/>
                    <w:szCs w:val="20"/>
                    <w:lang w:val="uz-Cyrl-UZ"/>
                  </w:rPr>
                  <m:t>x</m:t>
                </m:r>
              </m:sub>
            </m:sSub>
          </m:den>
        </m:f>
        <m:r>
          <m:rPr>
            <m:sty m:val="p"/>
          </m:rPr>
          <w:rPr>
            <w:rFonts w:ascii="Cambria Math" w:eastAsiaTheme="minorEastAsia" w:hAnsi="Cambria Math" w:cs="Times New Roman"/>
            <w:color w:val="000000" w:themeColor="text1"/>
            <w:sz w:val="20"/>
            <w:szCs w:val="20"/>
            <w:lang w:val="uz-Cyrl-UZ"/>
          </w:rPr>
          <m:t>=</m:t>
        </m:r>
        <m:f>
          <m:fPr>
            <m:ctrlPr>
              <w:rPr>
                <w:rFonts w:ascii="Cambria Math" w:eastAsiaTheme="minorEastAsia" w:hAnsi="Cambria Math" w:cs="Times New Roman"/>
                <w:color w:val="000000" w:themeColor="text1"/>
                <w:sz w:val="20"/>
                <w:szCs w:val="20"/>
              </w:rPr>
            </m:ctrlPr>
          </m:fPr>
          <m:num>
            <m:sSub>
              <m:sSubPr>
                <m:ctrlPr>
                  <w:rPr>
                    <w:rFonts w:ascii="Cambria Math" w:hAnsi="Cambria Math" w:cs="Times New Roman"/>
                    <w:color w:val="000000" w:themeColor="text1"/>
                    <w:sz w:val="20"/>
                    <w:szCs w:val="20"/>
                  </w:rPr>
                </m:ctrlPr>
              </m:sSubPr>
              <m:e>
                <m:r>
                  <m:rPr>
                    <m:sty m:val="p"/>
                  </m:rPr>
                  <w:rPr>
                    <w:rFonts w:ascii="Cambria Math" w:hAnsi="Cambria Math" w:cs="Times New Roman"/>
                    <w:color w:val="000000" w:themeColor="text1"/>
                    <w:sz w:val="20"/>
                    <w:szCs w:val="20"/>
                    <w:lang w:val="uz-Cyrl-UZ"/>
                  </w:rPr>
                  <m:t>( m</m:t>
                </m:r>
              </m:e>
              <m:sub>
                <m:r>
                  <m:rPr>
                    <m:sty m:val="p"/>
                  </m:rPr>
                  <w:rPr>
                    <w:rFonts w:ascii="Cambria Math" w:hAnsi="Cambria Math" w:cs="Times New Roman"/>
                    <w:color w:val="000000" w:themeColor="text1"/>
                    <w:sz w:val="20"/>
                    <w:szCs w:val="20"/>
                    <w:lang w:val="uz-Cyrl-UZ"/>
                  </w:rPr>
                  <m:t>0</m:t>
                </m:r>
              </m:sub>
            </m:sSub>
            <m:r>
              <m:rPr>
                <m:sty m:val="p"/>
              </m:rPr>
              <w:rPr>
                <w:rFonts w:ascii="Cambria Math" w:hAnsi="Cambria Math" w:cs="Times New Roman"/>
                <w:color w:val="000000" w:themeColor="text1"/>
                <w:sz w:val="20"/>
                <w:szCs w:val="20"/>
                <w:lang w:val="uz-Cyrl-UZ"/>
              </w:rPr>
              <m:t>r</m:t>
            </m:r>
            <m:sSup>
              <m:sSupPr>
                <m:ctrlPr>
                  <w:rPr>
                    <w:rFonts w:ascii="Cambria Math" w:hAnsi="Cambria Math" w:cs="Times New Roman"/>
                    <w:color w:val="000000" w:themeColor="text1"/>
                    <w:sz w:val="20"/>
                    <w:szCs w:val="20"/>
                    <w:lang w:val="uz-Cyrl-UZ"/>
                  </w:rPr>
                </m:ctrlPr>
              </m:sSupPr>
              <m:e>
                <m:r>
                  <m:rPr>
                    <m:sty m:val="p"/>
                  </m:rPr>
                  <w:rPr>
                    <w:rFonts w:ascii="Cambria Math" w:hAnsi="Cambria Math" w:cs="Times New Roman"/>
                    <w:color w:val="000000" w:themeColor="text1"/>
                    <w:sz w:val="20"/>
                    <w:szCs w:val="20"/>
                    <w:lang w:val="uz-Cyrl-UZ"/>
                  </w:rPr>
                  <m:t>)</m:t>
                </m:r>
              </m:e>
              <m:sup>
                <m:r>
                  <m:rPr>
                    <m:sty m:val="p"/>
                  </m:rPr>
                  <w:rPr>
                    <w:rFonts w:ascii="Cambria Math" w:hAnsi="Cambria Math" w:cs="Times New Roman"/>
                    <w:color w:val="000000" w:themeColor="text1"/>
                    <w:sz w:val="20"/>
                    <w:szCs w:val="20"/>
                    <w:lang w:val="uz-Cyrl-UZ"/>
                  </w:rPr>
                  <m:t>2</m:t>
                </m:r>
              </m:sup>
            </m:sSup>
            <m:sSup>
              <m:sSupPr>
                <m:ctrlPr>
                  <w:rPr>
                    <w:rFonts w:ascii="Cambria Math" w:hAnsi="Cambria Math" w:cs="Times New Roman"/>
                    <w:color w:val="000000" w:themeColor="text1"/>
                    <w:sz w:val="20"/>
                    <w:szCs w:val="20"/>
                    <w:lang w:val="uz-Cyrl-UZ"/>
                  </w:rPr>
                </m:ctrlPr>
              </m:sSupPr>
              <m:e>
                <m:r>
                  <m:rPr>
                    <m:sty m:val="p"/>
                  </m:rPr>
                  <w:rPr>
                    <w:rFonts w:ascii="Cambria Math" w:hAnsi="Cambria Math" w:cs="Times New Roman"/>
                    <w:color w:val="000000" w:themeColor="text1"/>
                    <w:sz w:val="20"/>
                    <w:szCs w:val="20"/>
                    <w:lang w:val="uz-Cyrl-UZ"/>
                  </w:rPr>
                  <m:t>ω</m:t>
                </m:r>
              </m:e>
              <m:sup>
                <m:r>
                  <m:rPr>
                    <m:sty m:val="p"/>
                  </m:rPr>
                  <w:rPr>
                    <w:rFonts w:ascii="Cambria Math" w:hAnsi="Cambria Math" w:cs="Times New Roman"/>
                    <w:color w:val="000000" w:themeColor="text1"/>
                    <w:sz w:val="20"/>
                    <w:szCs w:val="20"/>
                    <w:lang w:val="uz-Cyrl-UZ"/>
                  </w:rPr>
                  <m:t>2</m:t>
                </m:r>
              </m:sup>
            </m:sSup>
          </m:num>
          <m:den>
            <m:r>
              <m:rPr>
                <m:sty m:val="p"/>
              </m:rPr>
              <w:rPr>
                <w:rFonts w:ascii="Cambria Math" w:eastAsiaTheme="minorEastAsia" w:hAnsi="Cambria Math" w:cs="Times New Roman"/>
                <w:color w:val="000000" w:themeColor="text1"/>
                <w:sz w:val="20"/>
                <w:szCs w:val="20"/>
                <w:lang w:val="uz-Cyrl-UZ"/>
              </w:rPr>
              <m:t>2(</m:t>
            </m:r>
            <m:sSub>
              <m:sSubPr>
                <m:ctrlPr>
                  <w:rPr>
                    <w:rFonts w:ascii="Cambria Math" w:hAnsi="Cambria Math" w:cs="Times New Roman"/>
                    <w:color w:val="000000" w:themeColor="text1"/>
                    <w:sz w:val="20"/>
                    <w:szCs w:val="20"/>
                  </w:rPr>
                </m:ctrlPr>
              </m:sSubPr>
              <m:e>
                <m:r>
                  <m:rPr>
                    <m:sty m:val="p"/>
                  </m:rPr>
                  <w:rPr>
                    <w:rFonts w:ascii="Cambria Math" w:hAnsi="Cambria Math" w:cs="Times New Roman"/>
                    <w:color w:val="000000" w:themeColor="text1"/>
                    <w:sz w:val="20"/>
                    <w:szCs w:val="20"/>
                    <w:lang w:val="uz-Cyrl-UZ"/>
                  </w:rPr>
                  <m:t>m</m:t>
                </m:r>
              </m:e>
              <m:sub>
                <m:r>
                  <m:rPr>
                    <m:sty m:val="p"/>
                  </m:rPr>
                  <w:rPr>
                    <w:rFonts w:ascii="Cambria Math" w:hAnsi="Cambria Math" w:cs="Times New Roman"/>
                    <w:color w:val="000000" w:themeColor="text1"/>
                    <w:sz w:val="20"/>
                    <w:szCs w:val="20"/>
                    <w:lang w:val="uz-Cyrl-UZ"/>
                  </w:rPr>
                  <m:t>1</m:t>
                </m:r>
              </m:sub>
            </m:sSub>
            <m:r>
              <m:rPr>
                <m:sty m:val="p"/>
              </m:rPr>
              <w:rPr>
                <w:rFonts w:ascii="Cambria Math" w:hAnsi="Cambria Math" w:cs="Times New Roman"/>
                <w:color w:val="000000" w:themeColor="text1"/>
                <w:sz w:val="20"/>
                <w:szCs w:val="20"/>
                <w:lang w:val="uz-Cyrl-UZ"/>
              </w:rPr>
              <m:t>a+</m:t>
            </m:r>
            <m:sSub>
              <m:sSubPr>
                <m:ctrlPr>
                  <w:rPr>
                    <w:rFonts w:ascii="Cambria Math" w:hAnsi="Cambria Math" w:cs="Times New Roman"/>
                    <w:color w:val="000000" w:themeColor="text1"/>
                    <w:sz w:val="20"/>
                    <w:szCs w:val="20"/>
                  </w:rPr>
                </m:ctrlPr>
              </m:sSubPr>
              <m:e>
                <m:r>
                  <m:rPr>
                    <m:sty m:val="p"/>
                  </m:rPr>
                  <w:rPr>
                    <w:rFonts w:ascii="Cambria Math" w:hAnsi="Cambria Math" w:cs="Times New Roman"/>
                    <w:color w:val="000000" w:themeColor="text1"/>
                    <w:sz w:val="20"/>
                    <w:szCs w:val="20"/>
                    <w:lang w:val="uz-Cyrl-UZ"/>
                  </w:rPr>
                  <m:t>m</m:t>
                </m:r>
              </m:e>
              <m:sub>
                <m:r>
                  <m:rPr>
                    <m:sty m:val="p"/>
                  </m:rPr>
                  <w:rPr>
                    <w:rFonts w:ascii="Cambria Math" w:hAnsi="Cambria Math" w:cs="Times New Roman"/>
                    <w:color w:val="000000" w:themeColor="text1"/>
                    <w:sz w:val="20"/>
                    <w:szCs w:val="20"/>
                    <w:lang w:val="uz-Cyrl-UZ"/>
                  </w:rPr>
                  <m:t>0</m:t>
                </m:r>
              </m:sub>
            </m:sSub>
            <m:r>
              <m:rPr>
                <m:sty m:val="p"/>
              </m:rPr>
              <w:rPr>
                <w:rFonts w:ascii="Cambria Math" w:eastAsiaTheme="minorEastAsia" w:hAnsi="Cambria Math" w:cs="Times New Roman"/>
                <w:color w:val="000000" w:themeColor="text1"/>
                <w:sz w:val="20"/>
                <w:szCs w:val="20"/>
                <w:lang w:val="uz-Cyrl-UZ"/>
              </w:rPr>
              <m:t>l)</m:t>
            </m:r>
            <m:sSub>
              <m:sSubPr>
                <m:ctrlPr>
                  <w:rPr>
                    <w:rFonts w:ascii="Cambria Math" w:eastAsiaTheme="minorEastAsia" w:hAnsi="Cambria Math" w:cs="Times New Roman"/>
                    <w:color w:val="000000" w:themeColor="text1"/>
                    <w:sz w:val="20"/>
                    <w:szCs w:val="20"/>
                    <w:lang w:val="uz-Cyrl-UZ"/>
                  </w:rPr>
                </m:ctrlPr>
              </m:sSubPr>
              <m:e>
                <m:r>
                  <m:rPr>
                    <m:sty m:val="p"/>
                  </m:rPr>
                  <w:rPr>
                    <w:rFonts w:ascii="Cambria Math" w:eastAsiaTheme="minorEastAsia" w:hAnsi="Cambria Math" w:cs="Times New Roman"/>
                    <w:color w:val="000000" w:themeColor="text1"/>
                    <w:sz w:val="20"/>
                    <w:szCs w:val="20"/>
                    <w:lang w:val="uz-Cyrl-UZ"/>
                  </w:rPr>
                  <m:t>c</m:t>
                </m:r>
              </m:e>
              <m:sub>
                <m:r>
                  <m:rPr>
                    <m:sty m:val="p"/>
                  </m:rPr>
                  <w:rPr>
                    <w:rFonts w:ascii="Cambria Math" w:eastAsiaTheme="minorEastAsia" w:hAnsi="Cambria Math" w:cs="Times New Roman"/>
                    <w:color w:val="000000" w:themeColor="text1"/>
                    <w:sz w:val="20"/>
                    <w:szCs w:val="20"/>
                    <w:lang w:val="uz-Cyrl-UZ"/>
                  </w:rPr>
                  <m:t>x</m:t>
                </m:r>
              </m:sub>
            </m:sSub>
          </m:den>
        </m:f>
        <m:r>
          <m:rPr>
            <m:sty m:val="p"/>
          </m:rPr>
          <w:rPr>
            <w:rFonts w:ascii="Cambria Math" w:eastAsiaTheme="minorEastAsia" w:hAnsi="Cambria Math" w:cs="Times New Roman"/>
            <w:color w:val="000000" w:themeColor="text1"/>
            <w:sz w:val="20"/>
            <w:szCs w:val="20"/>
            <w:lang w:val="uz-Cyrl-UZ"/>
          </w:rPr>
          <m:t>=</m:t>
        </m:r>
        <m:f>
          <m:fPr>
            <m:ctrlPr>
              <w:rPr>
                <w:rFonts w:ascii="Cambria Math" w:eastAsiaTheme="minorEastAsia" w:hAnsi="Cambria Math" w:cs="Times New Roman"/>
                <w:color w:val="000000" w:themeColor="text1"/>
                <w:sz w:val="20"/>
                <w:szCs w:val="20"/>
              </w:rPr>
            </m:ctrlPr>
          </m:fPr>
          <m:num>
            <m:sSub>
              <m:sSubPr>
                <m:ctrlPr>
                  <w:rPr>
                    <w:rFonts w:ascii="Cambria Math" w:hAnsi="Cambria Math" w:cs="Times New Roman"/>
                    <w:color w:val="000000" w:themeColor="text1"/>
                    <w:sz w:val="20"/>
                    <w:szCs w:val="20"/>
                  </w:rPr>
                </m:ctrlPr>
              </m:sSubPr>
              <m:e>
                <m:r>
                  <m:rPr>
                    <m:sty m:val="p"/>
                  </m:rPr>
                  <w:rPr>
                    <w:rFonts w:ascii="Cambria Math" w:hAnsi="Cambria Math" w:cs="Times New Roman"/>
                    <w:color w:val="000000" w:themeColor="text1"/>
                    <w:sz w:val="20"/>
                    <w:szCs w:val="20"/>
                    <w:lang w:val="uz-Cyrl-UZ"/>
                  </w:rPr>
                  <m:t xml:space="preserve"> </m:t>
                </m:r>
                <m:sSub>
                  <m:sSubPr>
                    <m:ctrlPr>
                      <w:rPr>
                        <w:rFonts w:ascii="Cambria Math" w:eastAsiaTheme="minorEastAsia" w:hAnsi="Cambria Math" w:cs="Times New Roman"/>
                        <w:color w:val="000000" w:themeColor="text1"/>
                        <w:sz w:val="20"/>
                        <w:szCs w:val="20"/>
                      </w:rPr>
                    </m:ctrlPr>
                  </m:sSubPr>
                  <m:e>
                    <m:r>
                      <m:rPr>
                        <m:sty m:val="p"/>
                      </m:rPr>
                      <w:rPr>
                        <w:rFonts w:ascii="Cambria Math" w:eastAsiaTheme="minorEastAsia" w:hAnsi="Cambria Math" w:cs="Times New Roman"/>
                        <w:color w:val="000000" w:themeColor="text1"/>
                        <w:sz w:val="20"/>
                        <w:szCs w:val="20"/>
                        <w:lang w:val="uz-Cyrl-UZ"/>
                      </w:rPr>
                      <m:t>ψ</m:t>
                    </m:r>
                  </m:e>
                  <m:sub>
                    <m:r>
                      <m:rPr>
                        <m:sty m:val="p"/>
                      </m:rPr>
                      <w:rPr>
                        <w:rFonts w:ascii="Cambria Math" w:eastAsiaTheme="minorEastAsia" w:hAnsi="Cambria Math" w:cs="Times New Roman"/>
                        <w:color w:val="000000" w:themeColor="text1"/>
                        <w:sz w:val="20"/>
                        <w:szCs w:val="20"/>
                        <w:lang w:val="uz-Cyrl-UZ"/>
                      </w:rPr>
                      <m:t>a</m:t>
                    </m:r>
                  </m:sub>
                </m:sSub>
                <m:r>
                  <m:rPr>
                    <m:sty m:val="p"/>
                  </m:rPr>
                  <w:rPr>
                    <w:rFonts w:ascii="Cambria Math" w:hAnsi="Cambria Math" w:cs="Times New Roman"/>
                    <w:color w:val="000000" w:themeColor="text1"/>
                    <w:sz w:val="20"/>
                    <w:szCs w:val="20"/>
                    <w:lang w:val="uz-Cyrl-UZ"/>
                  </w:rPr>
                  <m:t>m</m:t>
                </m:r>
              </m:e>
              <m:sub>
                <m:r>
                  <m:rPr>
                    <m:sty m:val="p"/>
                  </m:rPr>
                  <w:rPr>
                    <w:rFonts w:ascii="Cambria Math" w:hAnsi="Cambria Math" w:cs="Times New Roman"/>
                    <w:color w:val="000000" w:themeColor="text1"/>
                    <w:sz w:val="20"/>
                    <w:szCs w:val="20"/>
                    <w:lang w:val="uz-Cyrl-UZ"/>
                  </w:rPr>
                  <m:t>0</m:t>
                </m:r>
              </m:sub>
            </m:sSub>
            <m:r>
              <m:rPr>
                <m:sty m:val="p"/>
              </m:rPr>
              <w:rPr>
                <w:rFonts w:ascii="Cambria Math" w:hAnsi="Cambria Math" w:cs="Times New Roman"/>
                <w:color w:val="000000" w:themeColor="text1"/>
                <w:sz w:val="20"/>
                <w:szCs w:val="20"/>
                <w:lang w:val="uz-Cyrl-UZ"/>
              </w:rPr>
              <m:t>r</m:t>
            </m:r>
            <m:sSup>
              <m:sSupPr>
                <m:ctrlPr>
                  <w:rPr>
                    <w:rFonts w:ascii="Cambria Math" w:hAnsi="Cambria Math" w:cs="Times New Roman"/>
                    <w:color w:val="000000" w:themeColor="text1"/>
                    <w:sz w:val="20"/>
                    <w:szCs w:val="20"/>
                    <w:lang w:val="uz-Cyrl-UZ"/>
                  </w:rPr>
                </m:ctrlPr>
              </m:sSupPr>
              <m:e>
                <m:r>
                  <m:rPr>
                    <m:sty m:val="p"/>
                  </m:rPr>
                  <w:rPr>
                    <w:rFonts w:ascii="Cambria Math" w:hAnsi="Cambria Math" w:cs="Times New Roman"/>
                    <w:color w:val="000000" w:themeColor="text1"/>
                    <w:sz w:val="20"/>
                    <w:szCs w:val="20"/>
                    <w:lang w:val="uz-Cyrl-UZ"/>
                  </w:rPr>
                  <m:t>ω</m:t>
                </m:r>
              </m:e>
              <m:sup>
                <m:r>
                  <m:rPr>
                    <m:sty m:val="p"/>
                  </m:rPr>
                  <w:rPr>
                    <w:rFonts w:ascii="Cambria Math" w:hAnsi="Cambria Math" w:cs="Times New Roman"/>
                    <w:color w:val="000000" w:themeColor="text1"/>
                    <w:sz w:val="20"/>
                    <w:szCs w:val="20"/>
                    <w:lang w:val="uz-Cyrl-UZ"/>
                  </w:rPr>
                  <m:t>2</m:t>
                </m:r>
              </m:sup>
            </m:sSup>
          </m:num>
          <m:den>
            <m:r>
              <m:rPr>
                <m:sty m:val="p"/>
              </m:rPr>
              <w:rPr>
                <w:rFonts w:ascii="Cambria Math" w:eastAsiaTheme="minorEastAsia" w:hAnsi="Cambria Math" w:cs="Times New Roman"/>
                <w:color w:val="000000" w:themeColor="text1"/>
                <w:sz w:val="20"/>
                <w:szCs w:val="20"/>
                <w:lang w:val="uz-Cyrl-UZ"/>
              </w:rPr>
              <m:t>2</m:t>
            </m:r>
            <m:sSub>
              <m:sSubPr>
                <m:ctrlPr>
                  <w:rPr>
                    <w:rFonts w:ascii="Cambria Math" w:eastAsiaTheme="minorEastAsia" w:hAnsi="Cambria Math" w:cs="Times New Roman"/>
                    <w:color w:val="000000" w:themeColor="text1"/>
                    <w:sz w:val="20"/>
                    <w:szCs w:val="20"/>
                    <w:lang w:val="uz-Cyrl-UZ"/>
                  </w:rPr>
                </m:ctrlPr>
              </m:sSubPr>
              <m:e>
                <m:r>
                  <m:rPr>
                    <m:sty m:val="p"/>
                  </m:rPr>
                  <w:rPr>
                    <w:rFonts w:ascii="Cambria Math" w:eastAsiaTheme="minorEastAsia" w:hAnsi="Cambria Math" w:cs="Times New Roman"/>
                    <w:color w:val="000000" w:themeColor="text1"/>
                    <w:sz w:val="20"/>
                    <w:szCs w:val="20"/>
                    <w:lang w:val="uz-Cyrl-UZ"/>
                  </w:rPr>
                  <m:t>c</m:t>
                </m:r>
              </m:e>
              <m:sub>
                <m:r>
                  <m:rPr>
                    <m:sty m:val="p"/>
                  </m:rPr>
                  <w:rPr>
                    <w:rFonts w:ascii="Cambria Math" w:eastAsiaTheme="minorEastAsia" w:hAnsi="Cambria Math" w:cs="Times New Roman"/>
                    <w:color w:val="000000" w:themeColor="text1"/>
                    <w:sz w:val="20"/>
                    <w:szCs w:val="20"/>
                    <w:lang w:val="uz-Cyrl-UZ"/>
                  </w:rPr>
                  <m:t>x</m:t>
                </m:r>
              </m:sub>
            </m:sSub>
          </m:den>
        </m:f>
      </m:oMath>
      <w:r w:rsidR="00372BCB" w:rsidRPr="00AA2773">
        <w:rPr>
          <w:rFonts w:ascii="Times New Roman" w:eastAsiaTheme="minorEastAsia" w:hAnsi="Times New Roman" w:cs="Times New Roman"/>
          <w:color w:val="000000" w:themeColor="text1"/>
          <w:sz w:val="20"/>
          <w:szCs w:val="20"/>
          <w:lang w:val="uz-Cyrl-UZ"/>
        </w:rPr>
        <w:t xml:space="preserve"> </w:t>
      </w:r>
      <w:r w:rsidR="006916A2" w:rsidRPr="00AA2773">
        <w:rPr>
          <w:rFonts w:ascii="Times New Roman" w:eastAsiaTheme="minorEastAsia" w:hAnsi="Times New Roman" w:cs="Times New Roman"/>
          <w:color w:val="000000" w:themeColor="text1"/>
          <w:sz w:val="20"/>
          <w:szCs w:val="20"/>
          <w:lang w:val="uz-Cyrl-UZ"/>
        </w:rPr>
        <w:t xml:space="preserve">                   </w:t>
      </w:r>
      <w:r w:rsidR="000078D7" w:rsidRPr="00AA2773">
        <w:rPr>
          <w:rFonts w:ascii="Times New Roman" w:eastAsiaTheme="minorEastAsia" w:hAnsi="Times New Roman" w:cs="Times New Roman"/>
          <w:color w:val="000000" w:themeColor="text1"/>
          <w:sz w:val="20"/>
          <w:szCs w:val="20"/>
          <w:lang w:val="uz-Cyrl-UZ"/>
        </w:rPr>
        <w:t xml:space="preserve">         </w:t>
      </w:r>
      <w:r w:rsidR="00AA2773">
        <w:rPr>
          <w:rFonts w:ascii="Times New Roman" w:eastAsiaTheme="minorEastAsia" w:hAnsi="Times New Roman" w:cs="Times New Roman"/>
          <w:color w:val="000000" w:themeColor="text1"/>
          <w:sz w:val="20"/>
          <w:szCs w:val="20"/>
          <w:lang w:val="uz-Cyrl-UZ"/>
        </w:rPr>
        <w:t xml:space="preserve">                         </w:t>
      </w:r>
      <w:r w:rsidR="00372BCB" w:rsidRPr="00AA2773">
        <w:rPr>
          <w:rFonts w:ascii="Times New Roman" w:eastAsiaTheme="minorEastAsia" w:hAnsi="Times New Roman" w:cs="Times New Roman"/>
          <w:color w:val="000000" w:themeColor="text1"/>
          <w:sz w:val="20"/>
          <w:szCs w:val="20"/>
          <w:lang w:val="uz-Cyrl-UZ"/>
        </w:rPr>
        <w:t xml:space="preserve"> </w:t>
      </w:r>
      <w:r w:rsidR="00B032DB" w:rsidRPr="00AA2773">
        <w:rPr>
          <w:rFonts w:ascii="Times New Roman" w:eastAsiaTheme="minorEastAsia" w:hAnsi="Times New Roman" w:cs="Times New Roman"/>
          <w:color w:val="000000" w:themeColor="text1"/>
          <w:sz w:val="20"/>
          <w:szCs w:val="20"/>
          <w:lang w:val="uz-Cyrl-UZ"/>
        </w:rPr>
        <w:t>(29)</w:t>
      </w:r>
    </w:p>
    <w:p w14:paraId="1C9D6F14" w14:textId="77777777" w:rsidR="0085415A" w:rsidRPr="00AA2773" w:rsidRDefault="0085415A" w:rsidP="00FA171A">
      <w:pPr>
        <w:spacing w:after="0" w:line="240" w:lineRule="auto"/>
        <w:ind w:firstLine="284"/>
        <w:jc w:val="both"/>
        <w:rPr>
          <w:rStyle w:val="ac"/>
          <w:rFonts w:ascii="Times New Roman" w:hAnsi="Times New Roman" w:cs="Times New Roman"/>
          <w:b w:val="0"/>
          <w:color w:val="000000" w:themeColor="text1"/>
          <w:sz w:val="20"/>
          <w:szCs w:val="20"/>
          <w:shd w:val="clear" w:color="auto" w:fill="FFFFFF"/>
          <w:lang w:val="en-US"/>
        </w:rPr>
      </w:pPr>
      <w:r w:rsidRPr="00AA2773">
        <w:rPr>
          <w:rStyle w:val="ac"/>
          <w:rFonts w:ascii="Times New Roman" w:hAnsi="Times New Roman" w:cs="Times New Roman"/>
          <w:b w:val="0"/>
          <w:color w:val="000000" w:themeColor="text1"/>
          <w:sz w:val="20"/>
          <w:szCs w:val="20"/>
          <w:shd w:val="clear" w:color="auto" w:fill="FFFFFF"/>
          <w:lang w:val="en-US"/>
        </w:rPr>
        <w:t>As shown by the second term on the right side of equality (27), the working element, under the action of the centrifugal force of the pendulum, will perform additional oscillations with double the frequency. The amplitude of these oscillations, under weak elastic and dissipative constraints imposed on the working element, can be determined by the expression</w:t>
      </w:r>
    </w:p>
    <w:p w14:paraId="00CF6A78" w14:textId="0DADD2B2" w:rsidR="00372BCB" w:rsidRPr="00AA2773" w:rsidRDefault="00372BCB" w:rsidP="00FA171A">
      <w:pPr>
        <w:spacing w:after="0" w:line="240" w:lineRule="auto"/>
        <w:ind w:firstLine="284"/>
        <w:jc w:val="right"/>
        <w:rPr>
          <w:rFonts w:ascii="Times New Roman" w:eastAsiaTheme="minorEastAsia" w:hAnsi="Times New Roman" w:cs="Times New Roman"/>
          <w:color w:val="000000" w:themeColor="text1"/>
          <w:sz w:val="20"/>
          <w:szCs w:val="20"/>
          <w:lang w:val="uz-Cyrl-UZ"/>
        </w:rPr>
      </w:pPr>
      <w:r w:rsidRPr="00AA2773">
        <w:rPr>
          <w:rFonts w:ascii="Times New Roman" w:eastAsiaTheme="minorEastAsia" w:hAnsi="Times New Roman" w:cs="Times New Roman"/>
          <w:color w:val="000000" w:themeColor="text1"/>
          <w:sz w:val="20"/>
          <w:szCs w:val="20"/>
          <w:lang w:val="uz-Cyrl-UZ"/>
        </w:rPr>
        <w:t xml:space="preserve"> </w:t>
      </w:r>
      <m:oMath>
        <m:sSub>
          <m:sSubPr>
            <m:ctrlPr>
              <w:rPr>
                <w:rFonts w:ascii="Cambria Math" w:eastAsiaTheme="minorEastAsia" w:hAnsi="Cambria Math" w:cs="Times New Roman"/>
                <w:color w:val="000000" w:themeColor="text1"/>
                <w:sz w:val="20"/>
                <w:szCs w:val="20"/>
                <w:lang w:val="uz-Cyrl-UZ"/>
              </w:rPr>
            </m:ctrlPr>
          </m:sSubPr>
          <m:e>
            <m:r>
              <m:rPr>
                <m:sty m:val="p"/>
              </m:rPr>
              <w:rPr>
                <w:rFonts w:ascii="Cambria Math" w:eastAsiaTheme="minorEastAsia" w:hAnsi="Cambria Math" w:cs="Times New Roman"/>
                <w:color w:val="000000" w:themeColor="text1"/>
                <w:sz w:val="20"/>
                <w:szCs w:val="20"/>
                <w:lang w:val="uz-Cyrl-UZ"/>
              </w:rPr>
              <m:t>x</m:t>
            </m:r>
          </m:e>
          <m:sub>
            <m:r>
              <m:rPr>
                <m:sty m:val="p"/>
              </m:rPr>
              <w:rPr>
                <w:rFonts w:ascii="Cambria Math" w:eastAsiaTheme="minorEastAsia" w:hAnsi="Cambria Math" w:cs="Times New Roman"/>
                <w:color w:val="000000" w:themeColor="text1"/>
                <w:sz w:val="20"/>
                <w:szCs w:val="20"/>
                <w:lang w:val="uz-Cyrl-UZ"/>
              </w:rPr>
              <m:t>2a</m:t>
            </m:r>
          </m:sub>
        </m:sSub>
        <m:r>
          <m:rPr>
            <m:sty m:val="p"/>
          </m:rPr>
          <w:rPr>
            <w:rFonts w:ascii="Cambria Math" w:eastAsiaTheme="minorEastAsia" w:hAnsi="Cambria Math" w:cs="Times New Roman"/>
            <w:color w:val="000000" w:themeColor="text1"/>
            <w:sz w:val="20"/>
            <w:szCs w:val="20"/>
            <w:lang w:val="uz-Cyrl-UZ"/>
          </w:rPr>
          <m:t>=</m:t>
        </m:r>
        <m:f>
          <m:fPr>
            <m:ctrlPr>
              <w:rPr>
                <w:rFonts w:ascii="Cambria Math" w:eastAsiaTheme="minorEastAsia" w:hAnsi="Cambria Math" w:cs="Times New Roman"/>
                <w:color w:val="000000" w:themeColor="text1"/>
                <w:sz w:val="20"/>
                <w:szCs w:val="20"/>
              </w:rPr>
            </m:ctrlPr>
          </m:fPr>
          <m:num>
            <m:sSub>
              <m:sSubPr>
                <m:ctrlPr>
                  <w:rPr>
                    <w:rFonts w:ascii="Cambria Math" w:eastAsiaTheme="minorEastAsia" w:hAnsi="Cambria Math" w:cs="Times New Roman"/>
                    <w:color w:val="000000" w:themeColor="text1"/>
                    <w:sz w:val="20"/>
                    <w:szCs w:val="20"/>
                    <w:lang w:val="uz-Cyrl-UZ"/>
                  </w:rPr>
                </m:ctrlPr>
              </m:sSubPr>
              <m:e>
                <m:r>
                  <m:rPr>
                    <m:sty m:val="p"/>
                  </m:rPr>
                  <w:rPr>
                    <w:rFonts w:ascii="Cambria Math" w:eastAsiaTheme="minorEastAsia" w:hAnsi="Cambria Math" w:cs="Times New Roman"/>
                    <w:color w:val="000000" w:themeColor="text1"/>
                    <w:sz w:val="20"/>
                    <w:szCs w:val="20"/>
                    <w:lang w:val="uz-Cyrl-UZ"/>
                  </w:rPr>
                  <m:t>ρ</m:t>
                </m:r>
              </m:e>
              <m:sub>
                <m:r>
                  <m:rPr>
                    <m:sty m:val="p"/>
                  </m:rPr>
                  <w:rPr>
                    <w:rFonts w:ascii="Cambria Math" w:eastAsiaTheme="minorEastAsia" w:hAnsi="Cambria Math" w:cs="Times New Roman"/>
                    <w:color w:val="000000" w:themeColor="text1"/>
                    <w:sz w:val="20"/>
                    <w:szCs w:val="20"/>
                    <w:lang w:val="uz-Cyrl-UZ"/>
                  </w:rPr>
                  <m:t>ср</m:t>
                </m:r>
              </m:sub>
            </m:sSub>
          </m:num>
          <m:den>
            <m:r>
              <m:rPr>
                <m:sty m:val="p"/>
              </m:rPr>
              <w:rPr>
                <w:rFonts w:ascii="Cambria Math" w:eastAsiaTheme="minorEastAsia" w:hAnsi="Cambria Math" w:cs="Times New Roman"/>
                <w:color w:val="000000" w:themeColor="text1"/>
                <w:sz w:val="20"/>
                <w:szCs w:val="20"/>
                <w:lang w:val="uz-Cyrl-UZ"/>
              </w:rPr>
              <m:t>(</m:t>
            </m:r>
            <w:bookmarkStart w:id="14" w:name="_Hlk196690519"/>
            <m:sSub>
              <m:sSubPr>
                <m:ctrlPr>
                  <w:rPr>
                    <w:rFonts w:ascii="Cambria Math" w:hAnsi="Cambria Math" w:cs="Times New Roman"/>
                    <w:color w:val="000000" w:themeColor="text1"/>
                    <w:sz w:val="20"/>
                    <w:szCs w:val="20"/>
                  </w:rPr>
                </m:ctrlPr>
              </m:sSubPr>
              <m:e>
                <m:r>
                  <m:rPr>
                    <m:sty m:val="p"/>
                  </m:rPr>
                  <w:rPr>
                    <w:rFonts w:ascii="Cambria Math" w:hAnsi="Cambria Math" w:cs="Times New Roman"/>
                    <w:color w:val="000000" w:themeColor="text1"/>
                    <w:sz w:val="20"/>
                    <w:szCs w:val="20"/>
                    <w:lang w:val="uz-Cyrl-UZ"/>
                  </w:rPr>
                  <m:t>m</m:t>
                </m:r>
              </m:e>
              <m:sub>
                <m:r>
                  <m:rPr>
                    <m:sty m:val="p"/>
                  </m:rPr>
                  <w:rPr>
                    <w:rFonts w:ascii="Cambria Math" w:hAnsi="Cambria Math" w:cs="Times New Roman"/>
                    <w:color w:val="000000" w:themeColor="text1"/>
                    <w:sz w:val="20"/>
                    <w:szCs w:val="20"/>
                    <w:lang w:val="uz-Cyrl-UZ"/>
                  </w:rPr>
                  <m:t>2</m:t>
                </m:r>
              </m:sub>
            </m:sSub>
            <m:r>
              <m:rPr>
                <m:sty m:val="p"/>
              </m:rPr>
              <w:rPr>
                <w:rFonts w:ascii="Cambria Math" w:hAnsi="Cambria Math" w:cs="Times New Roman"/>
                <w:color w:val="000000" w:themeColor="text1"/>
                <w:sz w:val="20"/>
                <w:szCs w:val="20"/>
                <w:lang w:val="uz-Cyrl-UZ"/>
              </w:rPr>
              <m:t>+</m:t>
            </m:r>
            <m:sSub>
              <m:sSubPr>
                <m:ctrlPr>
                  <w:rPr>
                    <w:rFonts w:ascii="Cambria Math" w:hAnsi="Cambria Math" w:cs="Times New Roman"/>
                    <w:color w:val="000000" w:themeColor="text1"/>
                    <w:sz w:val="20"/>
                    <w:szCs w:val="20"/>
                  </w:rPr>
                </m:ctrlPr>
              </m:sSubPr>
              <m:e>
                <m:r>
                  <m:rPr>
                    <m:sty m:val="p"/>
                  </m:rPr>
                  <w:rPr>
                    <w:rFonts w:ascii="Cambria Math" w:hAnsi="Cambria Math" w:cs="Times New Roman"/>
                    <w:color w:val="000000" w:themeColor="text1"/>
                    <w:sz w:val="20"/>
                    <w:szCs w:val="20"/>
                    <w:lang w:val="uz-Cyrl-UZ"/>
                  </w:rPr>
                  <m:t>m</m:t>
                </m:r>
              </m:e>
              <m:sub>
                <m:r>
                  <m:rPr>
                    <m:sty m:val="p"/>
                  </m:rPr>
                  <w:rPr>
                    <w:rFonts w:ascii="Cambria Math" w:hAnsi="Cambria Math" w:cs="Times New Roman"/>
                    <w:color w:val="000000" w:themeColor="text1"/>
                    <w:sz w:val="20"/>
                    <w:szCs w:val="20"/>
                    <w:lang w:val="uz-Cyrl-UZ"/>
                  </w:rPr>
                  <m:t>1</m:t>
                </m:r>
              </m:sub>
            </m:sSub>
            <w:bookmarkEnd w:id="14"/>
            <m:r>
              <m:rPr>
                <m:sty m:val="p"/>
              </m:rPr>
              <w:rPr>
                <w:rFonts w:ascii="Cambria Math" w:hAnsi="Cambria Math" w:cs="Times New Roman"/>
                <w:color w:val="000000" w:themeColor="text1"/>
                <w:sz w:val="20"/>
                <w:szCs w:val="20"/>
                <w:lang w:val="uz-Cyrl-UZ"/>
              </w:rPr>
              <m:t>+</m:t>
            </m:r>
            <m:sSub>
              <m:sSubPr>
                <m:ctrlPr>
                  <w:rPr>
                    <w:rFonts w:ascii="Cambria Math" w:hAnsi="Cambria Math" w:cs="Times New Roman"/>
                    <w:color w:val="000000" w:themeColor="text1"/>
                    <w:sz w:val="20"/>
                    <w:szCs w:val="20"/>
                  </w:rPr>
                </m:ctrlPr>
              </m:sSubPr>
              <m:e>
                <m:r>
                  <m:rPr>
                    <m:sty m:val="p"/>
                  </m:rPr>
                  <w:rPr>
                    <w:rFonts w:ascii="Cambria Math" w:hAnsi="Cambria Math" w:cs="Times New Roman"/>
                    <w:color w:val="000000" w:themeColor="text1"/>
                    <w:sz w:val="20"/>
                    <w:szCs w:val="20"/>
                    <w:lang w:val="uz-Cyrl-UZ"/>
                  </w:rPr>
                  <m:t>m</m:t>
                </m:r>
              </m:e>
              <m:sub>
                <m:r>
                  <m:rPr>
                    <m:sty m:val="p"/>
                  </m:rPr>
                  <w:rPr>
                    <w:rFonts w:ascii="Cambria Math" w:hAnsi="Cambria Math" w:cs="Times New Roman"/>
                    <w:color w:val="000000" w:themeColor="text1"/>
                    <w:sz w:val="20"/>
                    <w:szCs w:val="20"/>
                    <w:lang w:val="uz-Cyrl-UZ"/>
                  </w:rPr>
                  <m:t>0</m:t>
                </m:r>
              </m:sub>
            </m:sSub>
            <m:r>
              <m:rPr>
                <m:sty m:val="p"/>
              </m:rPr>
              <w:rPr>
                <w:rFonts w:ascii="Cambria Math" w:eastAsiaTheme="minorEastAsia" w:hAnsi="Cambria Math" w:cs="Times New Roman"/>
                <w:color w:val="000000" w:themeColor="text1"/>
                <w:sz w:val="20"/>
                <w:szCs w:val="20"/>
                <w:lang w:val="uz-Cyrl-UZ"/>
              </w:rPr>
              <m:t>)</m:t>
            </m:r>
            <w:bookmarkStart w:id="15" w:name="_Hlk196691269"/>
            <m:sSup>
              <m:sSupPr>
                <m:ctrlPr>
                  <w:rPr>
                    <w:rFonts w:ascii="Cambria Math" w:hAnsi="Cambria Math" w:cs="Times New Roman"/>
                    <w:color w:val="000000" w:themeColor="text1"/>
                    <w:sz w:val="20"/>
                    <w:szCs w:val="20"/>
                    <w:lang w:val="uz-Cyrl-UZ"/>
                  </w:rPr>
                </m:ctrlPr>
              </m:sSupPr>
              <m:e>
                <m:r>
                  <m:rPr>
                    <m:sty m:val="p"/>
                  </m:rPr>
                  <w:rPr>
                    <w:rFonts w:ascii="Cambria Math" w:hAnsi="Cambria Math" w:cs="Times New Roman"/>
                    <w:color w:val="000000" w:themeColor="text1"/>
                    <w:sz w:val="20"/>
                    <w:szCs w:val="20"/>
                    <w:lang w:val="uz-Cyrl-UZ"/>
                  </w:rPr>
                  <m:t>ω</m:t>
                </m:r>
              </m:e>
              <m:sup>
                <m:r>
                  <m:rPr>
                    <m:sty m:val="p"/>
                  </m:rPr>
                  <w:rPr>
                    <w:rFonts w:ascii="Cambria Math" w:hAnsi="Cambria Math" w:cs="Times New Roman"/>
                    <w:color w:val="000000" w:themeColor="text1"/>
                    <w:sz w:val="20"/>
                    <w:szCs w:val="20"/>
                    <w:lang w:val="uz-Cyrl-UZ"/>
                  </w:rPr>
                  <m:t>2</m:t>
                </m:r>
              </m:sup>
            </m:sSup>
            <w:bookmarkEnd w:id="15"/>
          </m:den>
        </m:f>
        <m:r>
          <m:rPr>
            <m:sty m:val="p"/>
          </m:rPr>
          <w:rPr>
            <w:rFonts w:ascii="Cambria Math" w:eastAsiaTheme="minorEastAsia" w:hAnsi="Cambria Math" w:cs="Times New Roman"/>
            <w:color w:val="000000" w:themeColor="text1"/>
            <w:sz w:val="20"/>
            <w:szCs w:val="20"/>
            <w:lang w:val="uz-Cyrl-UZ"/>
          </w:rPr>
          <m:t>=</m:t>
        </m:r>
        <m:f>
          <m:fPr>
            <m:ctrlPr>
              <w:rPr>
                <w:rFonts w:ascii="Cambria Math" w:eastAsiaTheme="minorEastAsia" w:hAnsi="Cambria Math" w:cs="Times New Roman"/>
                <w:color w:val="000000" w:themeColor="text1"/>
                <w:sz w:val="20"/>
                <w:szCs w:val="20"/>
              </w:rPr>
            </m:ctrlPr>
          </m:fPr>
          <m:num>
            <m:sSub>
              <m:sSubPr>
                <m:ctrlPr>
                  <w:rPr>
                    <w:rFonts w:ascii="Cambria Math" w:hAnsi="Cambria Math" w:cs="Times New Roman"/>
                    <w:color w:val="000000" w:themeColor="text1"/>
                    <w:sz w:val="20"/>
                    <w:szCs w:val="20"/>
                  </w:rPr>
                </m:ctrlPr>
              </m:sSubPr>
              <m:e>
                <m:r>
                  <m:rPr>
                    <m:sty m:val="p"/>
                  </m:rPr>
                  <w:rPr>
                    <w:rFonts w:ascii="Cambria Math" w:hAnsi="Cambria Math" w:cs="Times New Roman"/>
                    <w:color w:val="000000" w:themeColor="text1"/>
                    <w:sz w:val="20"/>
                    <w:szCs w:val="20"/>
                    <w:lang w:val="uz-Cyrl-UZ"/>
                  </w:rPr>
                  <m:t>( m</m:t>
                </m:r>
              </m:e>
              <m:sub>
                <m:r>
                  <m:rPr>
                    <m:sty m:val="p"/>
                  </m:rPr>
                  <w:rPr>
                    <w:rFonts w:ascii="Cambria Math" w:hAnsi="Cambria Math" w:cs="Times New Roman"/>
                    <w:color w:val="000000" w:themeColor="text1"/>
                    <w:sz w:val="20"/>
                    <w:szCs w:val="20"/>
                    <w:lang w:val="uz-Cyrl-UZ"/>
                  </w:rPr>
                  <m:t>0</m:t>
                </m:r>
              </m:sub>
            </m:sSub>
            <m:r>
              <m:rPr>
                <m:sty m:val="p"/>
              </m:rPr>
              <w:rPr>
                <w:rFonts w:ascii="Cambria Math" w:hAnsi="Cambria Math" w:cs="Times New Roman"/>
                <w:color w:val="000000" w:themeColor="text1"/>
                <w:sz w:val="20"/>
                <w:szCs w:val="20"/>
                <w:lang w:val="uz-Cyrl-UZ"/>
              </w:rPr>
              <m:t>r</m:t>
            </m:r>
            <m:sSup>
              <m:sSupPr>
                <m:ctrlPr>
                  <w:rPr>
                    <w:rFonts w:ascii="Cambria Math" w:hAnsi="Cambria Math" w:cs="Times New Roman"/>
                    <w:color w:val="000000" w:themeColor="text1"/>
                    <w:sz w:val="20"/>
                    <w:szCs w:val="20"/>
                    <w:lang w:val="uz-Cyrl-UZ"/>
                  </w:rPr>
                </m:ctrlPr>
              </m:sSupPr>
              <m:e>
                <m:r>
                  <m:rPr>
                    <m:sty m:val="p"/>
                  </m:rPr>
                  <w:rPr>
                    <w:rFonts w:ascii="Cambria Math" w:hAnsi="Cambria Math" w:cs="Times New Roman"/>
                    <w:color w:val="000000" w:themeColor="text1"/>
                    <w:sz w:val="20"/>
                    <w:szCs w:val="20"/>
                    <w:lang w:val="uz-Cyrl-UZ"/>
                  </w:rPr>
                  <m:t>)</m:t>
                </m:r>
              </m:e>
              <m:sup>
                <m:r>
                  <m:rPr>
                    <m:sty m:val="p"/>
                  </m:rPr>
                  <w:rPr>
                    <w:rFonts w:ascii="Cambria Math" w:hAnsi="Cambria Math" w:cs="Times New Roman"/>
                    <w:color w:val="000000" w:themeColor="text1"/>
                    <w:sz w:val="20"/>
                    <w:szCs w:val="20"/>
                    <w:lang w:val="uz-Cyrl-UZ"/>
                  </w:rPr>
                  <m:t>2</m:t>
                </m:r>
              </m:sup>
            </m:sSup>
          </m:num>
          <m:den>
            <m:r>
              <m:rPr>
                <m:sty m:val="p"/>
              </m:rPr>
              <w:rPr>
                <w:rFonts w:ascii="Cambria Math" w:eastAsiaTheme="minorEastAsia" w:hAnsi="Cambria Math" w:cs="Times New Roman"/>
                <w:color w:val="000000" w:themeColor="text1"/>
                <w:sz w:val="20"/>
                <w:szCs w:val="20"/>
                <w:lang w:val="uz-Cyrl-UZ"/>
              </w:rPr>
              <m:t>2(</m:t>
            </m:r>
            <m:sSub>
              <m:sSubPr>
                <m:ctrlPr>
                  <w:rPr>
                    <w:rFonts w:ascii="Cambria Math" w:hAnsi="Cambria Math" w:cs="Times New Roman"/>
                    <w:color w:val="000000" w:themeColor="text1"/>
                    <w:sz w:val="20"/>
                    <w:szCs w:val="20"/>
                  </w:rPr>
                </m:ctrlPr>
              </m:sSubPr>
              <m:e>
                <m:r>
                  <m:rPr>
                    <m:sty m:val="p"/>
                  </m:rPr>
                  <w:rPr>
                    <w:rFonts w:ascii="Cambria Math" w:hAnsi="Cambria Math" w:cs="Times New Roman"/>
                    <w:color w:val="000000" w:themeColor="text1"/>
                    <w:sz w:val="20"/>
                    <w:szCs w:val="20"/>
                    <w:lang w:val="uz-Cyrl-UZ"/>
                  </w:rPr>
                  <m:t>m</m:t>
                </m:r>
              </m:e>
              <m:sub>
                <m:r>
                  <m:rPr>
                    <m:sty m:val="p"/>
                  </m:rPr>
                  <w:rPr>
                    <w:rFonts w:ascii="Cambria Math" w:hAnsi="Cambria Math" w:cs="Times New Roman"/>
                    <w:color w:val="000000" w:themeColor="text1"/>
                    <w:sz w:val="20"/>
                    <w:szCs w:val="20"/>
                    <w:lang w:val="uz-Cyrl-UZ"/>
                  </w:rPr>
                  <m:t>1</m:t>
                </m:r>
              </m:sub>
            </m:sSub>
            <m:r>
              <m:rPr>
                <m:sty m:val="p"/>
              </m:rPr>
              <w:rPr>
                <w:rFonts w:ascii="Cambria Math" w:hAnsi="Cambria Math" w:cs="Times New Roman"/>
                <w:color w:val="000000" w:themeColor="text1"/>
                <w:sz w:val="20"/>
                <w:szCs w:val="20"/>
                <w:lang w:val="uz-Cyrl-UZ"/>
              </w:rPr>
              <m:t>a+</m:t>
            </m:r>
            <m:sSub>
              <m:sSubPr>
                <m:ctrlPr>
                  <w:rPr>
                    <w:rFonts w:ascii="Cambria Math" w:hAnsi="Cambria Math" w:cs="Times New Roman"/>
                    <w:color w:val="000000" w:themeColor="text1"/>
                    <w:sz w:val="20"/>
                    <w:szCs w:val="20"/>
                  </w:rPr>
                </m:ctrlPr>
              </m:sSubPr>
              <m:e>
                <m:r>
                  <m:rPr>
                    <m:sty m:val="p"/>
                  </m:rPr>
                  <w:rPr>
                    <w:rFonts w:ascii="Cambria Math" w:hAnsi="Cambria Math" w:cs="Times New Roman"/>
                    <w:color w:val="000000" w:themeColor="text1"/>
                    <w:sz w:val="20"/>
                    <w:szCs w:val="20"/>
                    <w:lang w:val="uz-Cyrl-UZ"/>
                  </w:rPr>
                  <m:t>m</m:t>
                </m:r>
              </m:e>
              <m:sub>
                <m:r>
                  <m:rPr>
                    <m:sty m:val="p"/>
                  </m:rPr>
                  <w:rPr>
                    <w:rFonts w:ascii="Cambria Math" w:hAnsi="Cambria Math" w:cs="Times New Roman"/>
                    <w:color w:val="000000" w:themeColor="text1"/>
                    <w:sz w:val="20"/>
                    <w:szCs w:val="20"/>
                    <w:lang w:val="uz-Cyrl-UZ"/>
                  </w:rPr>
                  <m:t>0</m:t>
                </m:r>
              </m:sub>
            </m:sSub>
            <m:r>
              <m:rPr>
                <m:sty m:val="p"/>
              </m:rPr>
              <w:rPr>
                <w:rFonts w:ascii="Cambria Math" w:eastAsiaTheme="minorEastAsia" w:hAnsi="Cambria Math" w:cs="Times New Roman"/>
                <w:color w:val="000000" w:themeColor="text1"/>
                <w:sz w:val="20"/>
                <w:szCs w:val="20"/>
                <w:lang w:val="uz-Cyrl-UZ"/>
              </w:rPr>
              <m:t>l)(</m:t>
            </m:r>
            <m:sSub>
              <m:sSubPr>
                <m:ctrlPr>
                  <w:rPr>
                    <w:rFonts w:ascii="Cambria Math" w:hAnsi="Cambria Math" w:cs="Times New Roman"/>
                    <w:color w:val="000000" w:themeColor="text1"/>
                    <w:sz w:val="20"/>
                    <w:szCs w:val="20"/>
                  </w:rPr>
                </m:ctrlPr>
              </m:sSubPr>
              <m:e>
                <m:r>
                  <m:rPr>
                    <m:sty m:val="p"/>
                  </m:rPr>
                  <w:rPr>
                    <w:rFonts w:ascii="Cambria Math" w:hAnsi="Cambria Math" w:cs="Times New Roman"/>
                    <w:color w:val="000000" w:themeColor="text1"/>
                    <w:sz w:val="20"/>
                    <w:szCs w:val="20"/>
                    <w:lang w:val="uz-Cyrl-UZ"/>
                  </w:rPr>
                  <m:t>m</m:t>
                </m:r>
              </m:e>
              <m:sub>
                <m:r>
                  <m:rPr>
                    <m:sty m:val="p"/>
                  </m:rPr>
                  <w:rPr>
                    <w:rFonts w:ascii="Cambria Math" w:hAnsi="Cambria Math" w:cs="Times New Roman"/>
                    <w:color w:val="000000" w:themeColor="text1"/>
                    <w:sz w:val="20"/>
                    <w:szCs w:val="20"/>
                    <w:lang w:val="uz-Cyrl-UZ"/>
                  </w:rPr>
                  <m:t>2</m:t>
                </m:r>
              </m:sub>
            </m:sSub>
            <m:r>
              <m:rPr>
                <m:sty m:val="p"/>
              </m:rPr>
              <w:rPr>
                <w:rFonts w:ascii="Cambria Math" w:hAnsi="Cambria Math" w:cs="Times New Roman"/>
                <w:color w:val="000000" w:themeColor="text1"/>
                <w:sz w:val="20"/>
                <w:szCs w:val="20"/>
                <w:lang w:val="uz-Cyrl-UZ"/>
              </w:rPr>
              <m:t>+</m:t>
            </m:r>
            <m:sSub>
              <m:sSubPr>
                <m:ctrlPr>
                  <w:rPr>
                    <w:rFonts w:ascii="Cambria Math" w:hAnsi="Cambria Math" w:cs="Times New Roman"/>
                    <w:color w:val="000000" w:themeColor="text1"/>
                    <w:sz w:val="20"/>
                    <w:szCs w:val="20"/>
                  </w:rPr>
                </m:ctrlPr>
              </m:sSubPr>
              <m:e>
                <m:r>
                  <m:rPr>
                    <m:sty m:val="p"/>
                  </m:rPr>
                  <w:rPr>
                    <w:rFonts w:ascii="Cambria Math" w:hAnsi="Cambria Math" w:cs="Times New Roman"/>
                    <w:color w:val="000000" w:themeColor="text1"/>
                    <w:sz w:val="20"/>
                    <w:szCs w:val="20"/>
                    <w:lang w:val="uz-Cyrl-UZ"/>
                  </w:rPr>
                  <m:t>m</m:t>
                </m:r>
              </m:e>
              <m:sub>
                <m:r>
                  <m:rPr>
                    <m:sty m:val="p"/>
                  </m:rPr>
                  <w:rPr>
                    <w:rFonts w:ascii="Cambria Math" w:hAnsi="Cambria Math" w:cs="Times New Roman"/>
                    <w:color w:val="000000" w:themeColor="text1"/>
                    <w:sz w:val="20"/>
                    <w:szCs w:val="20"/>
                    <w:lang w:val="uz-Cyrl-UZ"/>
                  </w:rPr>
                  <m:t>1</m:t>
                </m:r>
              </m:sub>
            </m:sSub>
            <m:r>
              <m:rPr>
                <m:sty m:val="p"/>
              </m:rPr>
              <w:rPr>
                <w:rFonts w:ascii="Cambria Math" w:hAnsi="Cambria Math" w:cs="Times New Roman"/>
                <w:color w:val="000000" w:themeColor="text1"/>
                <w:sz w:val="20"/>
                <w:szCs w:val="20"/>
                <w:lang w:val="uz-Cyrl-UZ"/>
              </w:rPr>
              <m:t>+</m:t>
            </m:r>
            <m:sSub>
              <m:sSubPr>
                <m:ctrlPr>
                  <w:rPr>
                    <w:rFonts w:ascii="Cambria Math" w:hAnsi="Cambria Math" w:cs="Times New Roman"/>
                    <w:color w:val="000000" w:themeColor="text1"/>
                    <w:sz w:val="20"/>
                    <w:szCs w:val="20"/>
                  </w:rPr>
                </m:ctrlPr>
              </m:sSubPr>
              <m:e>
                <m:r>
                  <m:rPr>
                    <m:sty m:val="p"/>
                  </m:rPr>
                  <w:rPr>
                    <w:rFonts w:ascii="Cambria Math" w:hAnsi="Cambria Math" w:cs="Times New Roman"/>
                    <w:color w:val="000000" w:themeColor="text1"/>
                    <w:sz w:val="20"/>
                    <w:szCs w:val="20"/>
                    <w:lang w:val="uz-Cyrl-UZ"/>
                  </w:rPr>
                  <m:t>m</m:t>
                </m:r>
              </m:e>
              <m:sub>
                <m:r>
                  <m:rPr>
                    <m:sty m:val="p"/>
                  </m:rPr>
                  <w:rPr>
                    <w:rFonts w:ascii="Cambria Math" w:hAnsi="Cambria Math" w:cs="Times New Roman"/>
                    <w:color w:val="000000" w:themeColor="text1"/>
                    <w:sz w:val="20"/>
                    <w:szCs w:val="20"/>
                    <w:lang w:val="uz-Cyrl-UZ"/>
                  </w:rPr>
                  <m:t>0</m:t>
                </m:r>
              </m:sub>
            </m:sSub>
            <m:r>
              <m:rPr>
                <m:sty m:val="p"/>
              </m:rPr>
              <w:rPr>
                <w:rFonts w:ascii="Cambria Math" w:eastAsiaTheme="minorEastAsia" w:hAnsi="Cambria Math" w:cs="Times New Roman"/>
                <w:color w:val="000000" w:themeColor="text1"/>
                <w:sz w:val="20"/>
                <w:szCs w:val="20"/>
                <w:lang w:val="uz-Cyrl-UZ"/>
              </w:rPr>
              <m:t>)</m:t>
            </m:r>
          </m:den>
        </m:f>
      </m:oMath>
      <w:r w:rsidR="00BB61F8" w:rsidRPr="00AA2773">
        <w:rPr>
          <w:rFonts w:ascii="Times New Roman" w:eastAsiaTheme="minorEastAsia" w:hAnsi="Times New Roman" w:cs="Times New Roman"/>
          <w:color w:val="000000" w:themeColor="text1"/>
          <w:sz w:val="20"/>
          <w:szCs w:val="20"/>
          <w:lang w:val="uz-Cyrl-UZ"/>
        </w:rPr>
        <w:t xml:space="preserve">                    </w:t>
      </w:r>
      <w:r w:rsidR="00AA2773">
        <w:rPr>
          <w:rFonts w:ascii="Times New Roman" w:eastAsiaTheme="minorEastAsia" w:hAnsi="Times New Roman" w:cs="Times New Roman"/>
          <w:color w:val="000000" w:themeColor="text1"/>
          <w:sz w:val="20"/>
          <w:szCs w:val="20"/>
          <w:lang w:val="uz-Cyrl-UZ"/>
        </w:rPr>
        <w:t xml:space="preserve">                        </w:t>
      </w:r>
      <w:r w:rsidR="006916A2" w:rsidRPr="00AA2773">
        <w:rPr>
          <w:rFonts w:ascii="Times New Roman" w:eastAsiaTheme="minorEastAsia" w:hAnsi="Times New Roman" w:cs="Times New Roman"/>
          <w:color w:val="000000" w:themeColor="text1"/>
          <w:sz w:val="20"/>
          <w:szCs w:val="20"/>
          <w:lang w:val="uz-Cyrl-UZ"/>
        </w:rPr>
        <w:t xml:space="preserve"> </w:t>
      </w:r>
      <w:r w:rsidR="00B032DB" w:rsidRPr="00AA2773">
        <w:rPr>
          <w:rFonts w:ascii="Times New Roman" w:eastAsiaTheme="minorEastAsia" w:hAnsi="Times New Roman" w:cs="Times New Roman"/>
          <w:color w:val="000000" w:themeColor="text1"/>
          <w:sz w:val="20"/>
          <w:szCs w:val="20"/>
          <w:lang w:val="uz-Cyrl-UZ"/>
        </w:rPr>
        <w:t>(30)</w:t>
      </w:r>
    </w:p>
    <w:p w14:paraId="31D4DF3A" w14:textId="77777777" w:rsidR="0085415A" w:rsidRPr="00AA2773" w:rsidRDefault="0085415A" w:rsidP="00FA171A">
      <w:pPr>
        <w:spacing w:after="0" w:line="240" w:lineRule="auto"/>
        <w:ind w:firstLine="284"/>
        <w:jc w:val="both"/>
        <w:rPr>
          <w:rFonts w:ascii="Times New Roman" w:eastAsiaTheme="minorEastAsia" w:hAnsi="Times New Roman" w:cs="Times New Roman"/>
          <w:color w:val="000000" w:themeColor="text1"/>
          <w:sz w:val="20"/>
          <w:szCs w:val="20"/>
          <w:lang w:val="uz-Cyrl-UZ"/>
        </w:rPr>
      </w:pPr>
      <w:r w:rsidRPr="00AA2773">
        <w:rPr>
          <w:rFonts w:ascii="Times New Roman" w:eastAsiaTheme="minorEastAsia" w:hAnsi="Times New Roman" w:cs="Times New Roman"/>
          <w:color w:val="000000" w:themeColor="text1"/>
          <w:sz w:val="20"/>
          <w:szCs w:val="20"/>
          <w:lang w:val="uz-Cyrl-UZ"/>
        </w:rPr>
        <w:t>Under the same conditions, the amplitude of the fundamental tone of the oscillations, as follows from the differential equation</w:t>
      </w:r>
    </w:p>
    <w:p w14:paraId="52405AC4" w14:textId="6078B2E8" w:rsidR="00FA6967" w:rsidRPr="00AA2773" w:rsidRDefault="00000000" w:rsidP="00FA171A">
      <w:pPr>
        <w:spacing w:after="0" w:line="240" w:lineRule="auto"/>
        <w:ind w:firstLine="284"/>
        <w:jc w:val="right"/>
        <w:rPr>
          <w:rFonts w:ascii="Times New Roman" w:eastAsiaTheme="minorEastAsia" w:hAnsi="Times New Roman" w:cs="Times New Roman"/>
          <w:color w:val="000000" w:themeColor="text1"/>
          <w:sz w:val="20"/>
          <w:szCs w:val="20"/>
          <w:lang w:val="uz-Cyrl-UZ"/>
        </w:rPr>
      </w:pPr>
      <m:oMath>
        <m:d>
          <m:dPr>
            <m:ctrlPr>
              <w:rPr>
                <w:rFonts w:ascii="Cambria Math" w:eastAsiaTheme="minorEastAsia" w:hAnsi="Cambria Math" w:cs="Times New Roman"/>
                <w:color w:val="000000" w:themeColor="text1"/>
                <w:sz w:val="20"/>
                <w:szCs w:val="20"/>
                <w:lang w:val="uz-Cyrl-UZ"/>
              </w:rPr>
            </m:ctrlPr>
          </m:dPr>
          <m:e>
            <m:sSub>
              <m:sSubPr>
                <m:ctrlPr>
                  <w:rPr>
                    <w:rFonts w:ascii="Cambria Math" w:hAnsi="Cambria Math" w:cs="Times New Roman"/>
                    <w:color w:val="000000" w:themeColor="text1"/>
                    <w:sz w:val="20"/>
                    <w:szCs w:val="20"/>
                  </w:rPr>
                </m:ctrlPr>
              </m:sSubPr>
              <m:e>
                <m:r>
                  <m:rPr>
                    <m:sty m:val="p"/>
                  </m:rPr>
                  <w:rPr>
                    <w:rFonts w:ascii="Cambria Math" w:hAnsi="Cambria Math" w:cs="Times New Roman"/>
                    <w:color w:val="000000" w:themeColor="text1"/>
                    <w:sz w:val="20"/>
                    <w:szCs w:val="20"/>
                    <w:lang w:val="uz-Cyrl-UZ"/>
                  </w:rPr>
                  <m:t>m</m:t>
                </m:r>
              </m:e>
              <m:sub>
                <m:r>
                  <m:rPr>
                    <m:sty m:val="p"/>
                  </m:rPr>
                  <w:rPr>
                    <w:rFonts w:ascii="Cambria Math" w:hAnsi="Cambria Math" w:cs="Times New Roman"/>
                    <w:color w:val="000000" w:themeColor="text1"/>
                    <w:sz w:val="20"/>
                    <w:szCs w:val="20"/>
                    <w:lang w:val="uz-Cyrl-UZ"/>
                  </w:rPr>
                  <m:t>2</m:t>
                </m:r>
              </m:sub>
            </m:sSub>
            <m:r>
              <m:rPr>
                <m:sty m:val="p"/>
              </m:rPr>
              <w:rPr>
                <w:rFonts w:ascii="Cambria Math" w:hAnsi="Cambria Math" w:cs="Times New Roman"/>
                <w:color w:val="000000" w:themeColor="text1"/>
                <w:sz w:val="20"/>
                <w:szCs w:val="20"/>
                <w:lang w:val="uz-Cyrl-UZ"/>
              </w:rPr>
              <m:t>+</m:t>
            </m:r>
            <m:sSub>
              <m:sSubPr>
                <m:ctrlPr>
                  <w:rPr>
                    <w:rFonts w:ascii="Cambria Math" w:hAnsi="Cambria Math" w:cs="Times New Roman"/>
                    <w:color w:val="000000" w:themeColor="text1"/>
                    <w:sz w:val="20"/>
                    <w:szCs w:val="20"/>
                  </w:rPr>
                </m:ctrlPr>
              </m:sSubPr>
              <m:e>
                <m:r>
                  <m:rPr>
                    <m:sty m:val="p"/>
                  </m:rPr>
                  <w:rPr>
                    <w:rFonts w:ascii="Cambria Math" w:hAnsi="Cambria Math" w:cs="Times New Roman"/>
                    <w:color w:val="000000" w:themeColor="text1"/>
                    <w:sz w:val="20"/>
                    <w:szCs w:val="20"/>
                    <w:lang w:val="uz-Cyrl-UZ"/>
                  </w:rPr>
                  <m:t>m</m:t>
                </m:r>
              </m:e>
              <m:sub>
                <m:r>
                  <m:rPr>
                    <m:sty m:val="p"/>
                  </m:rPr>
                  <w:rPr>
                    <w:rFonts w:ascii="Cambria Math" w:hAnsi="Cambria Math" w:cs="Times New Roman"/>
                    <w:color w:val="000000" w:themeColor="text1"/>
                    <w:sz w:val="20"/>
                    <w:szCs w:val="20"/>
                    <w:lang w:val="uz-Cyrl-UZ"/>
                  </w:rPr>
                  <m:t>1</m:t>
                </m:r>
              </m:sub>
            </m:sSub>
            <m:r>
              <m:rPr>
                <m:sty m:val="p"/>
              </m:rPr>
              <w:rPr>
                <w:rFonts w:ascii="Cambria Math" w:hAnsi="Cambria Math" w:cs="Times New Roman"/>
                <w:color w:val="000000" w:themeColor="text1"/>
                <w:sz w:val="20"/>
                <w:szCs w:val="20"/>
                <w:lang w:val="uz-Cyrl-UZ"/>
              </w:rPr>
              <m:t>+</m:t>
            </m:r>
            <m:sSub>
              <m:sSubPr>
                <m:ctrlPr>
                  <w:rPr>
                    <w:rFonts w:ascii="Cambria Math" w:hAnsi="Cambria Math" w:cs="Times New Roman"/>
                    <w:color w:val="000000" w:themeColor="text1"/>
                    <w:sz w:val="20"/>
                    <w:szCs w:val="20"/>
                  </w:rPr>
                </m:ctrlPr>
              </m:sSubPr>
              <m:e>
                <m:r>
                  <m:rPr>
                    <m:sty m:val="p"/>
                  </m:rPr>
                  <w:rPr>
                    <w:rFonts w:ascii="Cambria Math" w:hAnsi="Cambria Math" w:cs="Times New Roman"/>
                    <w:color w:val="000000" w:themeColor="text1"/>
                    <w:sz w:val="20"/>
                    <w:szCs w:val="20"/>
                    <w:lang w:val="uz-Cyrl-UZ"/>
                  </w:rPr>
                  <m:t>m</m:t>
                </m:r>
              </m:e>
              <m:sub>
                <m:r>
                  <m:rPr>
                    <m:sty m:val="p"/>
                  </m:rPr>
                  <w:rPr>
                    <w:rFonts w:ascii="Cambria Math" w:hAnsi="Cambria Math" w:cs="Times New Roman"/>
                    <w:color w:val="000000" w:themeColor="text1"/>
                    <w:sz w:val="20"/>
                    <w:szCs w:val="20"/>
                    <w:lang w:val="uz-Cyrl-UZ"/>
                  </w:rPr>
                  <m:t>0</m:t>
                </m:r>
              </m:sub>
            </m:sSub>
            <m:ctrlPr>
              <w:rPr>
                <w:rFonts w:ascii="Cambria Math" w:hAnsi="Cambria Math" w:cs="Times New Roman"/>
                <w:color w:val="000000" w:themeColor="text1"/>
                <w:sz w:val="20"/>
                <w:szCs w:val="20"/>
              </w:rPr>
            </m:ctrlPr>
          </m:e>
        </m:d>
        <m:acc>
          <m:accPr>
            <m:chr m:val="̈"/>
            <m:ctrlPr>
              <w:rPr>
                <w:rFonts w:ascii="Cambria Math" w:eastAsiaTheme="minorEastAsia" w:hAnsi="Cambria Math" w:cs="Times New Roman"/>
                <w:color w:val="000000" w:themeColor="text1"/>
                <w:sz w:val="20"/>
                <w:szCs w:val="20"/>
              </w:rPr>
            </m:ctrlPr>
          </m:accPr>
          <m:e>
            <m:r>
              <m:rPr>
                <m:sty m:val="p"/>
              </m:rPr>
              <w:rPr>
                <w:rFonts w:ascii="Cambria Math" w:eastAsiaTheme="minorEastAsia" w:hAnsi="Cambria Math" w:cs="Times New Roman"/>
                <w:color w:val="000000" w:themeColor="text1"/>
                <w:sz w:val="20"/>
                <w:szCs w:val="20"/>
                <w:lang w:val="uz-Cyrl-UZ"/>
              </w:rPr>
              <m:t>x</m:t>
            </m:r>
          </m:e>
        </m:acc>
        <m:r>
          <m:rPr>
            <m:sty m:val="p"/>
          </m:rPr>
          <w:rPr>
            <w:rFonts w:ascii="Cambria Math" w:eastAsiaTheme="minorEastAsia" w:hAnsi="Cambria Math" w:cs="Times New Roman"/>
            <w:color w:val="000000" w:themeColor="text1"/>
            <w:sz w:val="20"/>
            <w:szCs w:val="20"/>
            <w:lang w:val="uz-Cyrl-UZ"/>
          </w:rPr>
          <m:t>+</m:t>
        </m:r>
        <m:sSub>
          <m:sSubPr>
            <m:ctrlPr>
              <w:rPr>
                <w:rFonts w:ascii="Cambria Math" w:eastAsiaTheme="minorEastAsia" w:hAnsi="Cambria Math" w:cs="Times New Roman"/>
                <w:color w:val="000000" w:themeColor="text1"/>
                <w:sz w:val="20"/>
                <w:szCs w:val="20"/>
                <w:lang w:val="uz-Cyrl-UZ"/>
              </w:rPr>
            </m:ctrlPr>
          </m:sSubPr>
          <m:e>
            <m:r>
              <m:rPr>
                <m:sty m:val="p"/>
              </m:rPr>
              <w:rPr>
                <w:rFonts w:ascii="Cambria Math" w:eastAsiaTheme="minorEastAsia" w:hAnsi="Cambria Math" w:cs="Times New Roman"/>
                <w:color w:val="000000" w:themeColor="text1"/>
                <w:sz w:val="20"/>
                <w:szCs w:val="20"/>
                <w:lang w:val="uz-Cyrl-UZ"/>
              </w:rPr>
              <m:t>b</m:t>
            </m:r>
          </m:e>
          <m:sub>
            <m:r>
              <m:rPr>
                <m:sty m:val="p"/>
              </m:rPr>
              <w:rPr>
                <w:rFonts w:ascii="Cambria Math" w:eastAsiaTheme="minorEastAsia" w:hAnsi="Cambria Math" w:cs="Times New Roman"/>
                <w:color w:val="000000" w:themeColor="text1"/>
                <w:sz w:val="20"/>
                <w:szCs w:val="20"/>
                <w:lang w:val="uz-Cyrl-UZ"/>
              </w:rPr>
              <m:t>x</m:t>
            </m:r>
          </m:sub>
        </m:sSub>
        <m:acc>
          <m:accPr>
            <m:chr m:val="̇"/>
            <m:ctrlPr>
              <w:rPr>
                <w:rFonts w:ascii="Cambria Math" w:eastAsiaTheme="minorEastAsia" w:hAnsi="Cambria Math" w:cs="Times New Roman"/>
                <w:color w:val="000000" w:themeColor="text1"/>
                <w:sz w:val="20"/>
                <w:szCs w:val="20"/>
                <w:lang w:val="uz-Cyrl-UZ"/>
              </w:rPr>
            </m:ctrlPr>
          </m:accPr>
          <m:e>
            <m:r>
              <m:rPr>
                <m:sty m:val="p"/>
              </m:rPr>
              <w:rPr>
                <w:rFonts w:ascii="Cambria Math" w:eastAsiaTheme="minorEastAsia" w:hAnsi="Cambria Math" w:cs="Times New Roman"/>
                <w:color w:val="000000" w:themeColor="text1"/>
                <w:sz w:val="20"/>
                <w:szCs w:val="20"/>
                <w:lang w:val="uz-Cyrl-UZ"/>
              </w:rPr>
              <m:t>x</m:t>
            </m:r>
          </m:e>
        </m:acc>
        <m:r>
          <m:rPr>
            <m:sty m:val="p"/>
          </m:rPr>
          <w:rPr>
            <w:rFonts w:ascii="Cambria Math" w:eastAsiaTheme="minorEastAsia" w:hAnsi="Cambria Math" w:cs="Times New Roman"/>
            <w:color w:val="000000" w:themeColor="text1"/>
            <w:sz w:val="20"/>
            <w:szCs w:val="20"/>
            <w:lang w:val="uz-Cyrl-UZ"/>
          </w:rPr>
          <m:t>+</m:t>
        </m:r>
        <m:sSub>
          <m:sSubPr>
            <m:ctrlPr>
              <w:rPr>
                <w:rFonts w:ascii="Cambria Math" w:eastAsiaTheme="minorEastAsia" w:hAnsi="Cambria Math" w:cs="Times New Roman"/>
                <w:color w:val="000000" w:themeColor="text1"/>
                <w:sz w:val="20"/>
                <w:szCs w:val="20"/>
                <w:lang w:val="uz-Cyrl-UZ"/>
              </w:rPr>
            </m:ctrlPr>
          </m:sSubPr>
          <m:e>
            <m:r>
              <m:rPr>
                <m:sty m:val="p"/>
              </m:rPr>
              <w:rPr>
                <w:rFonts w:ascii="Cambria Math" w:eastAsiaTheme="minorEastAsia" w:hAnsi="Cambria Math" w:cs="Times New Roman"/>
                <w:color w:val="000000" w:themeColor="text1"/>
                <w:sz w:val="20"/>
                <w:szCs w:val="20"/>
                <w:lang w:val="uz-Cyrl-UZ"/>
              </w:rPr>
              <m:t>c</m:t>
            </m:r>
          </m:e>
          <m:sub>
            <m:r>
              <m:rPr>
                <m:sty m:val="p"/>
              </m:rPr>
              <w:rPr>
                <w:rFonts w:ascii="Cambria Math" w:eastAsiaTheme="minorEastAsia" w:hAnsi="Cambria Math" w:cs="Times New Roman"/>
                <w:color w:val="000000" w:themeColor="text1"/>
                <w:sz w:val="20"/>
                <w:szCs w:val="20"/>
                <w:lang w:val="uz-Cyrl-UZ"/>
              </w:rPr>
              <m:t>x</m:t>
            </m:r>
          </m:sub>
        </m:sSub>
        <m:r>
          <m:rPr>
            <m:sty m:val="p"/>
          </m:rPr>
          <w:rPr>
            <w:rFonts w:ascii="Cambria Math" w:eastAsiaTheme="minorEastAsia" w:hAnsi="Cambria Math" w:cs="Times New Roman"/>
            <w:color w:val="000000" w:themeColor="text1"/>
            <w:sz w:val="20"/>
            <w:szCs w:val="20"/>
            <w:lang w:val="uz-Cyrl-UZ"/>
          </w:rPr>
          <m:t>x=</m:t>
        </m:r>
        <m:sSub>
          <m:sSubPr>
            <m:ctrlPr>
              <w:rPr>
                <w:rFonts w:ascii="Cambria Math" w:hAnsi="Cambria Math" w:cs="Times New Roman"/>
                <w:color w:val="000000" w:themeColor="text1"/>
                <w:sz w:val="20"/>
                <w:szCs w:val="20"/>
              </w:rPr>
            </m:ctrlPr>
          </m:sSubPr>
          <m:e>
            <m:r>
              <m:rPr>
                <m:sty m:val="p"/>
              </m:rPr>
              <w:rPr>
                <w:rFonts w:ascii="Cambria Math" w:hAnsi="Cambria Math" w:cs="Times New Roman"/>
                <w:color w:val="000000" w:themeColor="text1"/>
                <w:sz w:val="20"/>
                <w:szCs w:val="20"/>
                <w:lang w:val="uz-Cyrl-UZ"/>
              </w:rPr>
              <m:t xml:space="preserve"> m</m:t>
            </m:r>
          </m:e>
          <m:sub>
            <m:r>
              <m:rPr>
                <m:sty m:val="p"/>
              </m:rPr>
              <w:rPr>
                <w:rFonts w:ascii="Cambria Math" w:hAnsi="Cambria Math" w:cs="Times New Roman"/>
                <w:color w:val="000000" w:themeColor="text1"/>
                <w:sz w:val="20"/>
                <w:szCs w:val="20"/>
                <w:lang w:val="uz-Cyrl-UZ"/>
              </w:rPr>
              <m:t>0</m:t>
            </m:r>
          </m:sub>
        </m:sSub>
        <m:r>
          <m:rPr>
            <m:sty m:val="p"/>
          </m:rPr>
          <w:rPr>
            <w:rFonts w:ascii="Cambria Math" w:hAnsi="Cambria Math" w:cs="Times New Roman"/>
            <w:color w:val="000000" w:themeColor="text1"/>
            <w:sz w:val="20"/>
            <w:szCs w:val="20"/>
            <w:lang w:val="uz-Cyrl-UZ"/>
          </w:rPr>
          <m:t>r</m:t>
        </m:r>
        <m:sSup>
          <m:sSupPr>
            <m:ctrlPr>
              <w:rPr>
                <w:rFonts w:ascii="Cambria Math" w:hAnsi="Cambria Math" w:cs="Times New Roman"/>
                <w:color w:val="000000" w:themeColor="text1"/>
                <w:sz w:val="20"/>
                <w:szCs w:val="20"/>
                <w:lang w:val="uz-Cyrl-UZ"/>
              </w:rPr>
            </m:ctrlPr>
          </m:sSupPr>
          <m:e>
            <m:r>
              <m:rPr>
                <m:sty m:val="p"/>
              </m:rPr>
              <w:rPr>
                <w:rFonts w:ascii="Cambria Math" w:hAnsi="Cambria Math" w:cs="Times New Roman"/>
                <w:color w:val="000000" w:themeColor="text1"/>
                <w:sz w:val="20"/>
                <w:szCs w:val="20"/>
                <w:lang w:val="uz-Cyrl-UZ"/>
              </w:rPr>
              <m:t>ω</m:t>
            </m:r>
          </m:e>
          <m:sup>
            <m:r>
              <m:rPr>
                <m:sty m:val="p"/>
              </m:rPr>
              <w:rPr>
                <w:rFonts w:ascii="Cambria Math" w:hAnsi="Cambria Math" w:cs="Times New Roman"/>
                <w:color w:val="000000" w:themeColor="text1"/>
                <w:sz w:val="20"/>
                <w:szCs w:val="20"/>
                <w:lang w:val="uz-Cyrl-UZ"/>
              </w:rPr>
              <m:t>2</m:t>
            </m:r>
          </m:sup>
        </m:sSup>
        <m:r>
          <m:rPr>
            <m:sty m:val="p"/>
          </m:rPr>
          <w:rPr>
            <w:rFonts w:ascii="Cambria Math" w:hAnsi="Cambria Math" w:cs="Times New Roman"/>
            <w:color w:val="000000" w:themeColor="text1"/>
            <w:sz w:val="20"/>
            <w:szCs w:val="20"/>
            <w:lang w:val="uz-Cyrl-UZ"/>
          </w:rPr>
          <m:t>cosωt;</m:t>
        </m:r>
      </m:oMath>
      <w:r w:rsidR="00FA6967" w:rsidRPr="00AA2773">
        <w:rPr>
          <w:rFonts w:ascii="Times New Roman" w:eastAsiaTheme="minorEastAsia" w:hAnsi="Times New Roman" w:cs="Times New Roman"/>
          <w:color w:val="000000" w:themeColor="text1"/>
          <w:sz w:val="20"/>
          <w:szCs w:val="20"/>
          <w:lang w:val="uz-Cyrl-UZ"/>
        </w:rPr>
        <w:t xml:space="preserve">                  </w:t>
      </w:r>
      <w:r w:rsidR="00AA2773">
        <w:rPr>
          <w:rFonts w:ascii="Times New Roman" w:eastAsiaTheme="minorEastAsia" w:hAnsi="Times New Roman" w:cs="Times New Roman"/>
          <w:color w:val="000000" w:themeColor="text1"/>
          <w:sz w:val="20"/>
          <w:szCs w:val="20"/>
          <w:lang w:val="uz-Cyrl-UZ"/>
        </w:rPr>
        <w:t xml:space="preserve">                           </w:t>
      </w:r>
      <w:r w:rsidR="00B032DB" w:rsidRPr="00AA2773">
        <w:rPr>
          <w:rFonts w:ascii="Times New Roman" w:eastAsiaTheme="minorEastAsia" w:hAnsi="Times New Roman" w:cs="Times New Roman"/>
          <w:color w:val="000000" w:themeColor="text1"/>
          <w:sz w:val="20"/>
          <w:szCs w:val="20"/>
          <w:lang w:val="uz-Cyrl-UZ"/>
        </w:rPr>
        <w:t>(31</w:t>
      </w:r>
      <w:r w:rsidR="00FA6967" w:rsidRPr="00AA2773">
        <w:rPr>
          <w:rFonts w:ascii="Times New Roman" w:eastAsiaTheme="minorEastAsia" w:hAnsi="Times New Roman" w:cs="Times New Roman"/>
          <w:color w:val="000000" w:themeColor="text1"/>
          <w:sz w:val="20"/>
          <w:szCs w:val="20"/>
          <w:lang w:val="uz-Cyrl-UZ"/>
        </w:rPr>
        <w:t>)</w:t>
      </w:r>
    </w:p>
    <w:p w14:paraId="208F1659" w14:textId="77777777" w:rsidR="0085415A" w:rsidRPr="00AA2773" w:rsidRDefault="001219DE" w:rsidP="00FA171A">
      <w:pPr>
        <w:spacing w:after="0" w:line="240" w:lineRule="auto"/>
        <w:ind w:firstLine="284"/>
        <w:jc w:val="both"/>
        <w:rPr>
          <w:rFonts w:ascii="Times New Roman" w:eastAsiaTheme="minorEastAsia" w:hAnsi="Times New Roman" w:cs="Times New Roman"/>
          <w:color w:val="000000" w:themeColor="text1"/>
          <w:sz w:val="20"/>
          <w:szCs w:val="20"/>
          <w:lang w:val="uz-Cyrl-UZ"/>
        </w:rPr>
      </w:pPr>
      <w:r w:rsidRPr="00AA2773">
        <w:rPr>
          <w:rFonts w:ascii="Times New Roman" w:eastAsiaTheme="minorEastAsia" w:hAnsi="Times New Roman" w:cs="Times New Roman"/>
          <w:color w:val="000000" w:themeColor="text1"/>
          <w:sz w:val="20"/>
          <w:szCs w:val="20"/>
          <w:lang w:val="uz-Cyrl-UZ"/>
        </w:rPr>
        <w:t xml:space="preserve"> </w:t>
      </w:r>
      <w:r w:rsidR="0085415A" w:rsidRPr="00AA2773">
        <w:rPr>
          <w:rFonts w:ascii="Times New Roman" w:eastAsiaTheme="minorEastAsia" w:hAnsi="Times New Roman" w:cs="Times New Roman"/>
          <w:color w:val="000000" w:themeColor="text1"/>
          <w:sz w:val="20"/>
          <w:szCs w:val="20"/>
          <w:lang w:val="uz-Cyrl-UZ"/>
        </w:rPr>
        <w:t>Discussing (30) of the differential equation we find</w:t>
      </w:r>
    </w:p>
    <w:p w14:paraId="2439934A" w14:textId="1174499F" w:rsidR="001219DE" w:rsidRPr="00AA2773" w:rsidRDefault="00FA6967" w:rsidP="00FA171A">
      <w:pPr>
        <w:spacing w:after="0" w:line="240" w:lineRule="auto"/>
        <w:ind w:firstLine="284"/>
        <w:jc w:val="right"/>
        <w:rPr>
          <w:rFonts w:ascii="Times New Roman" w:eastAsiaTheme="minorEastAsia" w:hAnsi="Times New Roman" w:cs="Times New Roman"/>
          <w:color w:val="000000" w:themeColor="text1"/>
          <w:sz w:val="20"/>
          <w:szCs w:val="20"/>
          <w:lang w:val="uz-Cyrl-UZ"/>
        </w:rPr>
      </w:pPr>
      <w:r w:rsidRPr="00AA2773">
        <w:rPr>
          <w:rFonts w:ascii="Times New Roman" w:eastAsiaTheme="minorEastAsia" w:hAnsi="Times New Roman" w:cs="Times New Roman"/>
          <w:color w:val="000000" w:themeColor="text1"/>
          <w:sz w:val="20"/>
          <w:szCs w:val="20"/>
          <w:lang w:val="uz-Cyrl-UZ"/>
        </w:rPr>
        <w:t xml:space="preserve">           </w:t>
      </w:r>
      <m:oMath>
        <m:sSub>
          <m:sSubPr>
            <m:ctrlPr>
              <w:rPr>
                <w:rFonts w:ascii="Cambria Math" w:eastAsiaTheme="minorEastAsia" w:hAnsi="Cambria Math" w:cs="Times New Roman"/>
                <w:color w:val="000000" w:themeColor="text1"/>
                <w:sz w:val="20"/>
                <w:szCs w:val="20"/>
                <w:lang w:val="uz-Cyrl-UZ"/>
              </w:rPr>
            </m:ctrlPr>
          </m:sSubPr>
          <m:e>
            <m:r>
              <m:rPr>
                <m:sty m:val="p"/>
              </m:rPr>
              <w:rPr>
                <w:rFonts w:ascii="Cambria Math" w:eastAsiaTheme="minorEastAsia" w:hAnsi="Cambria Math" w:cs="Times New Roman"/>
                <w:color w:val="000000" w:themeColor="text1"/>
                <w:sz w:val="20"/>
                <w:szCs w:val="20"/>
                <w:lang w:val="uz-Cyrl-UZ"/>
              </w:rPr>
              <m:t>x</m:t>
            </m:r>
          </m:e>
          <m:sub>
            <m:r>
              <m:rPr>
                <m:sty m:val="p"/>
              </m:rPr>
              <w:rPr>
                <w:rFonts w:ascii="Cambria Math" w:eastAsiaTheme="minorEastAsia" w:hAnsi="Cambria Math" w:cs="Times New Roman"/>
                <w:color w:val="000000" w:themeColor="text1"/>
                <w:sz w:val="20"/>
                <w:szCs w:val="20"/>
                <w:lang w:val="uz-Cyrl-UZ"/>
              </w:rPr>
              <m:t>a</m:t>
            </m:r>
          </m:sub>
        </m:sSub>
        <m:r>
          <m:rPr>
            <m:sty m:val="p"/>
          </m:rPr>
          <w:rPr>
            <w:rFonts w:ascii="Cambria Math" w:eastAsiaTheme="minorEastAsia" w:hAnsi="Cambria Math" w:cs="Times New Roman"/>
            <w:color w:val="000000" w:themeColor="text1"/>
            <w:sz w:val="20"/>
            <w:szCs w:val="20"/>
            <w:lang w:val="uz-Cyrl-UZ"/>
          </w:rPr>
          <m:t>=</m:t>
        </m:r>
        <m:f>
          <m:fPr>
            <m:ctrlPr>
              <w:rPr>
                <w:rFonts w:ascii="Cambria Math" w:eastAsiaTheme="minorEastAsia" w:hAnsi="Cambria Math" w:cs="Times New Roman"/>
                <w:color w:val="000000" w:themeColor="text1"/>
                <w:sz w:val="20"/>
                <w:szCs w:val="20"/>
              </w:rPr>
            </m:ctrlPr>
          </m:fPr>
          <m:num>
            <m:sSub>
              <m:sSubPr>
                <m:ctrlPr>
                  <w:rPr>
                    <w:rFonts w:ascii="Cambria Math" w:hAnsi="Cambria Math" w:cs="Times New Roman"/>
                    <w:color w:val="000000" w:themeColor="text1"/>
                    <w:sz w:val="20"/>
                    <w:szCs w:val="20"/>
                  </w:rPr>
                </m:ctrlPr>
              </m:sSubPr>
              <m:e>
                <m:r>
                  <m:rPr>
                    <m:sty m:val="p"/>
                  </m:rPr>
                  <w:rPr>
                    <w:rFonts w:ascii="Cambria Math" w:hAnsi="Cambria Math" w:cs="Times New Roman"/>
                    <w:color w:val="000000" w:themeColor="text1"/>
                    <w:sz w:val="20"/>
                    <w:szCs w:val="20"/>
                    <w:lang w:val="uz-Cyrl-UZ"/>
                  </w:rPr>
                  <m:t xml:space="preserve"> m</m:t>
                </m:r>
              </m:e>
              <m:sub>
                <m:r>
                  <m:rPr>
                    <m:sty m:val="p"/>
                  </m:rPr>
                  <w:rPr>
                    <w:rFonts w:ascii="Cambria Math" w:hAnsi="Cambria Math" w:cs="Times New Roman"/>
                    <w:color w:val="000000" w:themeColor="text1"/>
                    <w:sz w:val="20"/>
                    <w:szCs w:val="20"/>
                    <w:lang w:val="uz-Cyrl-UZ"/>
                  </w:rPr>
                  <m:t>0</m:t>
                </m:r>
              </m:sub>
            </m:sSub>
            <m:r>
              <m:rPr>
                <m:sty m:val="p"/>
              </m:rPr>
              <w:rPr>
                <w:rFonts w:ascii="Cambria Math" w:hAnsi="Cambria Math" w:cs="Times New Roman"/>
                <w:color w:val="000000" w:themeColor="text1"/>
                <w:sz w:val="20"/>
                <w:szCs w:val="20"/>
                <w:lang w:val="uz-Cyrl-UZ"/>
              </w:rPr>
              <m:t>r</m:t>
            </m:r>
          </m:num>
          <m:den>
            <m:r>
              <m:rPr>
                <m:sty m:val="p"/>
              </m:rPr>
              <w:rPr>
                <w:rFonts w:ascii="Cambria Math" w:eastAsiaTheme="minorEastAsia" w:hAnsi="Cambria Math" w:cs="Times New Roman"/>
                <w:color w:val="000000" w:themeColor="text1"/>
                <w:sz w:val="20"/>
                <w:szCs w:val="20"/>
                <w:lang w:val="uz-Cyrl-UZ"/>
              </w:rPr>
              <m:t>(</m:t>
            </m:r>
            <m:sSub>
              <m:sSubPr>
                <m:ctrlPr>
                  <w:rPr>
                    <w:rFonts w:ascii="Cambria Math" w:hAnsi="Cambria Math" w:cs="Times New Roman"/>
                    <w:color w:val="000000" w:themeColor="text1"/>
                    <w:sz w:val="20"/>
                    <w:szCs w:val="20"/>
                  </w:rPr>
                </m:ctrlPr>
              </m:sSubPr>
              <m:e>
                <m:r>
                  <m:rPr>
                    <m:sty m:val="p"/>
                  </m:rPr>
                  <w:rPr>
                    <w:rFonts w:ascii="Cambria Math" w:hAnsi="Cambria Math" w:cs="Times New Roman"/>
                    <w:color w:val="000000" w:themeColor="text1"/>
                    <w:sz w:val="20"/>
                    <w:szCs w:val="20"/>
                    <w:lang w:val="uz-Cyrl-UZ"/>
                  </w:rPr>
                  <m:t>m</m:t>
                </m:r>
              </m:e>
              <m:sub>
                <m:r>
                  <m:rPr>
                    <m:sty m:val="p"/>
                  </m:rPr>
                  <w:rPr>
                    <w:rFonts w:ascii="Cambria Math" w:hAnsi="Cambria Math" w:cs="Times New Roman"/>
                    <w:color w:val="000000" w:themeColor="text1"/>
                    <w:sz w:val="20"/>
                    <w:szCs w:val="20"/>
                    <w:lang w:val="uz-Cyrl-UZ"/>
                  </w:rPr>
                  <m:t>2</m:t>
                </m:r>
              </m:sub>
            </m:sSub>
            <m:r>
              <m:rPr>
                <m:sty m:val="p"/>
              </m:rPr>
              <w:rPr>
                <w:rFonts w:ascii="Cambria Math" w:hAnsi="Cambria Math" w:cs="Times New Roman"/>
                <w:color w:val="000000" w:themeColor="text1"/>
                <w:sz w:val="20"/>
                <w:szCs w:val="20"/>
                <w:lang w:val="uz-Cyrl-UZ"/>
              </w:rPr>
              <m:t>+</m:t>
            </m:r>
            <m:sSub>
              <m:sSubPr>
                <m:ctrlPr>
                  <w:rPr>
                    <w:rFonts w:ascii="Cambria Math" w:hAnsi="Cambria Math" w:cs="Times New Roman"/>
                    <w:color w:val="000000" w:themeColor="text1"/>
                    <w:sz w:val="20"/>
                    <w:szCs w:val="20"/>
                  </w:rPr>
                </m:ctrlPr>
              </m:sSubPr>
              <m:e>
                <m:r>
                  <m:rPr>
                    <m:sty m:val="p"/>
                  </m:rPr>
                  <w:rPr>
                    <w:rFonts w:ascii="Cambria Math" w:hAnsi="Cambria Math" w:cs="Times New Roman"/>
                    <w:color w:val="000000" w:themeColor="text1"/>
                    <w:sz w:val="20"/>
                    <w:szCs w:val="20"/>
                    <w:lang w:val="uz-Cyrl-UZ"/>
                  </w:rPr>
                  <m:t>m</m:t>
                </m:r>
              </m:e>
              <m:sub>
                <m:r>
                  <m:rPr>
                    <m:sty m:val="p"/>
                  </m:rPr>
                  <w:rPr>
                    <w:rFonts w:ascii="Cambria Math" w:hAnsi="Cambria Math" w:cs="Times New Roman"/>
                    <w:color w:val="000000" w:themeColor="text1"/>
                    <w:sz w:val="20"/>
                    <w:szCs w:val="20"/>
                    <w:lang w:val="uz-Cyrl-UZ"/>
                  </w:rPr>
                  <m:t>1</m:t>
                </m:r>
              </m:sub>
            </m:sSub>
            <m:r>
              <m:rPr>
                <m:sty m:val="p"/>
              </m:rPr>
              <w:rPr>
                <w:rFonts w:ascii="Cambria Math" w:hAnsi="Cambria Math" w:cs="Times New Roman"/>
                <w:color w:val="000000" w:themeColor="text1"/>
                <w:sz w:val="20"/>
                <w:szCs w:val="20"/>
                <w:lang w:val="uz-Cyrl-UZ"/>
              </w:rPr>
              <m:t>+</m:t>
            </m:r>
            <m:sSub>
              <m:sSubPr>
                <m:ctrlPr>
                  <w:rPr>
                    <w:rFonts w:ascii="Cambria Math" w:hAnsi="Cambria Math" w:cs="Times New Roman"/>
                    <w:color w:val="000000" w:themeColor="text1"/>
                    <w:sz w:val="20"/>
                    <w:szCs w:val="20"/>
                  </w:rPr>
                </m:ctrlPr>
              </m:sSubPr>
              <m:e>
                <m:r>
                  <m:rPr>
                    <m:sty m:val="p"/>
                  </m:rPr>
                  <w:rPr>
                    <w:rFonts w:ascii="Cambria Math" w:hAnsi="Cambria Math" w:cs="Times New Roman"/>
                    <w:color w:val="000000" w:themeColor="text1"/>
                    <w:sz w:val="20"/>
                    <w:szCs w:val="20"/>
                    <w:lang w:val="uz-Cyrl-UZ"/>
                  </w:rPr>
                  <m:t>m</m:t>
                </m:r>
              </m:e>
              <m:sub>
                <m:r>
                  <m:rPr>
                    <m:sty m:val="p"/>
                  </m:rPr>
                  <w:rPr>
                    <w:rFonts w:ascii="Cambria Math" w:hAnsi="Cambria Math" w:cs="Times New Roman"/>
                    <w:color w:val="000000" w:themeColor="text1"/>
                    <w:sz w:val="20"/>
                    <w:szCs w:val="20"/>
                    <w:lang w:val="uz-Cyrl-UZ"/>
                  </w:rPr>
                  <m:t>0</m:t>
                </m:r>
              </m:sub>
            </m:sSub>
            <m:r>
              <m:rPr>
                <m:sty m:val="p"/>
              </m:rPr>
              <w:rPr>
                <w:rFonts w:ascii="Cambria Math" w:eastAsiaTheme="minorEastAsia" w:hAnsi="Cambria Math" w:cs="Times New Roman"/>
                <w:color w:val="000000" w:themeColor="text1"/>
                <w:sz w:val="20"/>
                <w:szCs w:val="20"/>
                <w:lang w:val="uz-Cyrl-UZ"/>
              </w:rPr>
              <m:t>)</m:t>
            </m:r>
          </m:den>
        </m:f>
      </m:oMath>
      <w:r w:rsidR="001219DE" w:rsidRPr="00AA2773">
        <w:rPr>
          <w:rFonts w:ascii="Times New Roman" w:eastAsiaTheme="minorEastAsia" w:hAnsi="Times New Roman" w:cs="Times New Roman"/>
          <w:color w:val="000000" w:themeColor="text1"/>
          <w:sz w:val="20"/>
          <w:szCs w:val="20"/>
          <w:lang w:val="uz-Cyrl-UZ"/>
        </w:rPr>
        <w:t xml:space="preserve">                                       </w:t>
      </w:r>
      <w:r w:rsidR="000078D7" w:rsidRPr="00AA2773">
        <w:rPr>
          <w:rFonts w:ascii="Times New Roman" w:eastAsiaTheme="minorEastAsia" w:hAnsi="Times New Roman" w:cs="Times New Roman"/>
          <w:color w:val="000000" w:themeColor="text1"/>
          <w:sz w:val="20"/>
          <w:szCs w:val="20"/>
          <w:lang w:val="uz-Cyrl-UZ"/>
        </w:rPr>
        <w:t xml:space="preserve">              </w:t>
      </w:r>
      <w:r w:rsidR="006916A2" w:rsidRPr="00AA2773">
        <w:rPr>
          <w:rFonts w:ascii="Times New Roman" w:eastAsiaTheme="minorEastAsia" w:hAnsi="Times New Roman" w:cs="Times New Roman"/>
          <w:color w:val="000000" w:themeColor="text1"/>
          <w:sz w:val="20"/>
          <w:szCs w:val="20"/>
          <w:lang w:val="uz-Cyrl-UZ"/>
        </w:rPr>
        <w:t xml:space="preserve"> </w:t>
      </w:r>
      <w:r w:rsidR="00AA2773">
        <w:rPr>
          <w:rFonts w:ascii="Times New Roman" w:eastAsiaTheme="minorEastAsia" w:hAnsi="Times New Roman" w:cs="Times New Roman"/>
          <w:color w:val="000000" w:themeColor="text1"/>
          <w:sz w:val="20"/>
          <w:szCs w:val="20"/>
          <w:lang w:val="uz-Cyrl-UZ"/>
        </w:rPr>
        <w:t xml:space="preserve">                              </w:t>
      </w:r>
      <w:r w:rsidR="006916A2" w:rsidRPr="00AA2773">
        <w:rPr>
          <w:rFonts w:ascii="Times New Roman" w:eastAsiaTheme="minorEastAsia" w:hAnsi="Times New Roman" w:cs="Times New Roman"/>
          <w:color w:val="000000" w:themeColor="text1"/>
          <w:sz w:val="20"/>
          <w:szCs w:val="20"/>
          <w:lang w:val="uz-Cyrl-UZ"/>
        </w:rPr>
        <w:t xml:space="preserve"> </w:t>
      </w:r>
      <w:r w:rsidR="00B032DB" w:rsidRPr="00AA2773">
        <w:rPr>
          <w:rFonts w:ascii="Times New Roman" w:eastAsiaTheme="minorEastAsia" w:hAnsi="Times New Roman" w:cs="Times New Roman"/>
          <w:color w:val="000000" w:themeColor="text1"/>
          <w:sz w:val="20"/>
          <w:szCs w:val="20"/>
          <w:lang w:val="uz-Cyrl-UZ"/>
        </w:rPr>
        <w:t>(32)</w:t>
      </w:r>
    </w:p>
    <w:p w14:paraId="6379D742" w14:textId="1A31883C" w:rsidR="00372BCB" w:rsidRPr="00FA171A" w:rsidRDefault="0085415A" w:rsidP="00FA171A">
      <w:pPr>
        <w:spacing w:after="0" w:line="240" w:lineRule="auto"/>
        <w:ind w:firstLine="284"/>
        <w:jc w:val="right"/>
        <w:rPr>
          <w:rFonts w:ascii="Times New Roman" w:eastAsiaTheme="minorEastAsia" w:hAnsi="Times New Roman" w:cs="Times New Roman"/>
          <w:i/>
          <w:color w:val="000000" w:themeColor="text1"/>
          <w:sz w:val="28"/>
          <w:szCs w:val="28"/>
          <w:lang w:val="en-US"/>
        </w:rPr>
      </w:pPr>
      <w:r w:rsidRPr="00AA2773">
        <w:rPr>
          <w:rFonts w:ascii="Times New Roman" w:eastAsiaTheme="minorEastAsia" w:hAnsi="Times New Roman" w:cs="Times New Roman"/>
          <w:color w:val="000000" w:themeColor="text1"/>
          <w:sz w:val="20"/>
          <w:szCs w:val="20"/>
          <w:lang w:val="uz-Cyrl-UZ"/>
        </w:rPr>
        <w:t>Comparing these two equalities, we find</w:t>
      </w:r>
      <w:r w:rsidR="004C12C4">
        <w:rPr>
          <w:rFonts w:ascii="Times New Roman" w:eastAsiaTheme="minorEastAsia" w:hAnsi="Times New Roman" w:cs="Times New Roman"/>
          <w:color w:val="000000" w:themeColor="text1"/>
          <w:sz w:val="20"/>
          <w:szCs w:val="20"/>
          <w:lang w:val="en-US"/>
        </w:rPr>
        <w:t xml:space="preserve">      </w:t>
      </w:r>
      <m:oMath>
        <m:sSub>
          <m:sSubPr>
            <m:ctrlPr>
              <w:rPr>
                <w:rFonts w:ascii="Cambria Math" w:eastAsiaTheme="minorEastAsia" w:hAnsi="Cambria Math" w:cs="Times New Roman"/>
                <w:color w:val="000000" w:themeColor="text1"/>
                <w:sz w:val="20"/>
                <w:szCs w:val="20"/>
                <w:lang w:val="uz-Cyrl-UZ"/>
              </w:rPr>
            </m:ctrlPr>
          </m:sSubPr>
          <m:e>
            <m:r>
              <m:rPr>
                <m:sty m:val="p"/>
              </m:rPr>
              <w:rPr>
                <w:rFonts w:ascii="Cambria Math" w:eastAsiaTheme="minorEastAsia" w:hAnsi="Cambria Math" w:cs="Times New Roman"/>
                <w:color w:val="000000" w:themeColor="text1"/>
                <w:sz w:val="20"/>
                <w:szCs w:val="20"/>
                <w:lang w:val="uz-Cyrl-UZ"/>
              </w:rPr>
              <m:t>x</m:t>
            </m:r>
          </m:e>
          <m:sub>
            <m:r>
              <m:rPr>
                <m:sty m:val="p"/>
              </m:rPr>
              <w:rPr>
                <w:rFonts w:ascii="Cambria Math" w:eastAsiaTheme="minorEastAsia" w:hAnsi="Cambria Math" w:cs="Times New Roman"/>
                <w:color w:val="000000" w:themeColor="text1"/>
                <w:sz w:val="20"/>
                <w:szCs w:val="20"/>
                <w:lang w:val="uz-Cyrl-UZ"/>
              </w:rPr>
              <m:t>2a</m:t>
            </m:r>
          </m:sub>
        </m:sSub>
        <m:r>
          <m:rPr>
            <m:sty m:val="p"/>
          </m:rPr>
          <w:rPr>
            <w:rFonts w:ascii="Cambria Math" w:eastAsiaTheme="minorEastAsia" w:hAnsi="Cambria Math" w:cs="Times New Roman"/>
            <w:color w:val="000000" w:themeColor="text1"/>
            <w:sz w:val="20"/>
            <w:szCs w:val="20"/>
            <w:lang w:val="uz-Cyrl-UZ"/>
          </w:rPr>
          <m:t>=</m:t>
        </m:r>
        <m:f>
          <m:fPr>
            <m:ctrlPr>
              <w:rPr>
                <w:rFonts w:ascii="Cambria Math" w:eastAsiaTheme="minorEastAsia" w:hAnsi="Cambria Math" w:cs="Times New Roman"/>
                <w:color w:val="000000" w:themeColor="text1"/>
                <w:sz w:val="20"/>
                <w:szCs w:val="20"/>
              </w:rPr>
            </m:ctrlPr>
          </m:fPr>
          <m:num>
            <m:r>
              <m:rPr>
                <m:sty m:val="p"/>
              </m:rPr>
              <w:rPr>
                <w:rFonts w:ascii="Cambria Math" w:eastAsiaTheme="minorEastAsia" w:hAnsi="Cambria Math" w:cs="Times New Roman"/>
                <w:color w:val="000000" w:themeColor="text1"/>
                <w:sz w:val="20"/>
                <w:szCs w:val="20"/>
                <w:lang w:val="en-US"/>
              </w:rPr>
              <m:t>1</m:t>
            </m:r>
          </m:num>
          <m:den>
            <m:r>
              <m:rPr>
                <m:sty m:val="p"/>
              </m:rPr>
              <w:rPr>
                <w:rFonts w:ascii="Cambria Math" w:eastAsiaTheme="minorEastAsia" w:hAnsi="Cambria Math" w:cs="Times New Roman"/>
                <w:color w:val="000000" w:themeColor="text1"/>
                <w:sz w:val="20"/>
                <w:szCs w:val="20"/>
                <w:lang w:val="en-US"/>
              </w:rPr>
              <m:t>2</m:t>
            </m:r>
          </m:den>
        </m:f>
        <m:sSub>
          <m:sSubPr>
            <m:ctrlPr>
              <w:rPr>
                <w:rFonts w:ascii="Cambria Math" w:eastAsiaTheme="minorEastAsia" w:hAnsi="Cambria Math" w:cs="Times New Roman"/>
                <w:color w:val="000000" w:themeColor="text1"/>
                <w:sz w:val="20"/>
                <w:szCs w:val="20"/>
                <w:lang w:val="uz-Cyrl-UZ"/>
              </w:rPr>
            </m:ctrlPr>
          </m:sSubPr>
          <m:e>
            <m:sSub>
              <m:sSubPr>
                <m:ctrlPr>
                  <w:rPr>
                    <w:rFonts w:ascii="Cambria Math" w:eastAsiaTheme="minorEastAsia" w:hAnsi="Cambria Math" w:cs="Times New Roman"/>
                    <w:color w:val="000000" w:themeColor="text1"/>
                    <w:sz w:val="20"/>
                    <w:szCs w:val="20"/>
                  </w:rPr>
                </m:ctrlPr>
              </m:sSubPr>
              <m:e>
                <m:r>
                  <m:rPr>
                    <m:sty m:val="p"/>
                  </m:rPr>
                  <w:rPr>
                    <w:rFonts w:ascii="Cambria Math" w:eastAsiaTheme="minorEastAsia" w:hAnsi="Cambria Math" w:cs="Times New Roman"/>
                    <w:color w:val="000000" w:themeColor="text1"/>
                    <w:sz w:val="20"/>
                    <w:szCs w:val="20"/>
                    <w:lang w:val="uz-Cyrl-UZ"/>
                  </w:rPr>
                  <m:t>ψ</m:t>
                </m:r>
              </m:e>
              <m:sub>
                <m:r>
                  <m:rPr>
                    <m:sty m:val="p"/>
                  </m:rPr>
                  <w:rPr>
                    <w:rFonts w:ascii="Cambria Math" w:eastAsiaTheme="minorEastAsia" w:hAnsi="Cambria Math" w:cs="Times New Roman"/>
                    <w:color w:val="000000" w:themeColor="text1"/>
                    <w:sz w:val="20"/>
                    <w:szCs w:val="20"/>
                    <w:lang w:val="uz-Cyrl-UZ"/>
                  </w:rPr>
                  <m:t>a</m:t>
                </m:r>
              </m:sub>
            </m:sSub>
            <m:r>
              <m:rPr>
                <m:sty m:val="p"/>
              </m:rPr>
              <w:rPr>
                <w:rFonts w:ascii="Cambria Math" w:eastAsiaTheme="minorEastAsia" w:hAnsi="Cambria Math" w:cs="Times New Roman"/>
                <w:color w:val="000000" w:themeColor="text1"/>
                <w:sz w:val="20"/>
                <w:szCs w:val="20"/>
                <w:lang w:val="uz-Cyrl-UZ"/>
              </w:rPr>
              <m:t>x</m:t>
            </m:r>
          </m:e>
          <m:sub>
            <m:r>
              <m:rPr>
                <m:sty m:val="p"/>
              </m:rPr>
              <w:rPr>
                <w:rFonts w:ascii="Cambria Math" w:eastAsiaTheme="minorEastAsia" w:hAnsi="Cambria Math" w:cs="Times New Roman"/>
                <w:color w:val="000000" w:themeColor="text1"/>
                <w:sz w:val="20"/>
                <w:szCs w:val="20"/>
                <w:lang w:val="uz-Cyrl-UZ"/>
              </w:rPr>
              <m:t>a</m:t>
            </m:r>
          </m:sub>
        </m:sSub>
      </m:oMath>
      <w:r w:rsidR="001219DE" w:rsidRPr="00AA2773">
        <w:rPr>
          <w:rFonts w:ascii="Times New Roman" w:eastAsiaTheme="minorEastAsia" w:hAnsi="Times New Roman" w:cs="Times New Roman"/>
          <w:color w:val="000000" w:themeColor="text1"/>
          <w:sz w:val="20"/>
          <w:szCs w:val="20"/>
          <w:lang w:val="uz-Cyrl-UZ"/>
        </w:rPr>
        <w:t xml:space="preserve">        </w:t>
      </w:r>
      <w:r w:rsidR="006916A2" w:rsidRPr="00AA2773">
        <w:rPr>
          <w:rFonts w:ascii="Times New Roman" w:eastAsiaTheme="minorEastAsia" w:hAnsi="Times New Roman" w:cs="Times New Roman"/>
          <w:color w:val="000000" w:themeColor="text1"/>
          <w:sz w:val="20"/>
          <w:szCs w:val="20"/>
          <w:lang w:val="uz-Cyrl-UZ"/>
        </w:rPr>
        <w:t xml:space="preserve">             </w:t>
      </w:r>
      <w:r w:rsidR="000078D7" w:rsidRPr="00AA2773">
        <w:rPr>
          <w:rFonts w:ascii="Times New Roman" w:eastAsiaTheme="minorEastAsia" w:hAnsi="Times New Roman" w:cs="Times New Roman"/>
          <w:color w:val="000000" w:themeColor="text1"/>
          <w:sz w:val="20"/>
          <w:szCs w:val="20"/>
          <w:lang w:val="uz-Cyrl-UZ"/>
        </w:rPr>
        <w:t xml:space="preserve">     </w:t>
      </w:r>
      <w:r w:rsidR="006916A2" w:rsidRPr="00AA2773">
        <w:rPr>
          <w:rFonts w:ascii="Times New Roman" w:eastAsiaTheme="minorEastAsia" w:hAnsi="Times New Roman" w:cs="Times New Roman"/>
          <w:color w:val="000000" w:themeColor="text1"/>
          <w:sz w:val="20"/>
          <w:szCs w:val="20"/>
          <w:lang w:val="uz-Cyrl-UZ"/>
        </w:rPr>
        <w:t xml:space="preserve"> </w:t>
      </w:r>
      <w:r w:rsidR="001219DE" w:rsidRPr="00AA2773">
        <w:rPr>
          <w:rFonts w:ascii="Times New Roman" w:eastAsiaTheme="minorEastAsia" w:hAnsi="Times New Roman" w:cs="Times New Roman"/>
          <w:color w:val="000000" w:themeColor="text1"/>
          <w:sz w:val="20"/>
          <w:szCs w:val="20"/>
          <w:lang w:val="uz-Cyrl-UZ"/>
        </w:rPr>
        <w:t xml:space="preserve">    </w:t>
      </w:r>
      <w:r w:rsidR="00AA2773">
        <w:rPr>
          <w:rFonts w:ascii="Times New Roman" w:eastAsiaTheme="minorEastAsia" w:hAnsi="Times New Roman" w:cs="Times New Roman"/>
          <w:color w:val="000000" w:themeColor="text1"/>
          <w:sz w:val="20"/>
          <w:szCs w:val="20"/>
          <w:lang w:val="uz-Cyrl-UZ"/>
        </w:rPr>
        <w:t xml:space="preserve">                              </w:t>
      </w:r>
      <w:r w:rsidR="00B032DB" w:rsidRPr="00AA2773">
        <w:rPr>
          <w:rFonts w:ascii="Times New Roman" w:eastAsiaTheme="minorEastAsia" w:hAnsi="Times New Roman" w:cs="Times New Roman"/>
          <w:color w:val="000000" w:themeColor="text1"/>
          <w:sz w:val="20"/>
          <w:szCs w:val="20"/>
          <w:lang w:val="uz-Cyrl-UZ"/>
        </w:rPr>
        <w:t>(33)</w:t>
      </w:r>
    </w:p>
    <w:p w14:paraId="4683C2B4" w14:textId="1F35EFDC" w:rsidR="0013531E" w:rsidRDefault="000078D7" w:rsidP="00B67C9C">
      <w:pPr>
        <w:pStyle w:val="ds-markdown-paragraph"/>
        <w:shd w:val="clear" w:color="auto" w:fill="FFFFFF"/>
        <w:spacing w:before="240" w:beforeAutospacing="0" w:after="240" w:afterAutospacing="0"/>
        <w:jc w:val="center"/>
        <w:rPr>
          <w:rStyle w:val="ac"/>
          <w:color w:val="0F1115"/>
          <w:lang w:val="en-US"/>
        </w:rPr>
      </w:pPr>
      <w:r w:rsidRPr="00F46824">
        <w:rPr>
          <w:rStyle w:val="ac"/>
          <w:color w:val="0F1115"/>
          <w:shd w:val="clear" w:color="auto" w:fill="FFFFFF"/>
          <w:lang w:val="en-US"/>
        </w:rPr>
        <w:t>DISCUSSION</w:t>
      </w:r>
      <w:r w:rsidR="0013531E" w:rsidRPr="0013531E">
        <w:rPr>
          <w:rStyle w:val="ac"/>
          <w:color w:val="0F1115"/>
          <w:lang w:val="en-US"/>
        </w:rPr>
        <w:t xml:space="preserve"> </w:t>
      </w:r>
    </w:p>
    <w:p w14:paraId="77DA7B27" w14:textId="4197FB0D" w:rsidR="0085415A" w:rsidRPr="000078D7" w:rsidRDefault="0085415A" w:rsidP="00B67C9C">
      <w:pPr>
        <w:spacing w:after="0"/>
        <w:ind w:firstLine="284"/>
        <w:rPr>
          <w:rFonts w:ascii="Times New Roman" w:eastAsia="Times New Roman" w:hAnsi="Times New Roman" w:cs="Times New Roman"/>
          <w:color w:val="000000" w:themeColor="text1"/>
          <w:sz w:val="20"/>
          <w:szCs w:val="20"/>
          <w:lang w:val="en-US" w:eastAsia="ru-RU"/>
        </w:rPr>
      </w:pPr>
      <w:r w:rsidRPr="000078D7">
        <w:rPr>
          <w:rFonts w:ascii="Times New Roman" w:eastAsia="Times New Roman" w:hAnsi="Times New Roman" w:cs="Times New Roman"/>
          <w:color w:val="000000" w:themeColor="text1"/>
          <w:sz w:val="20"/>
          <w:szCs w:val="20"/>
          <w:lang w:val="en-US" w:eastAsia="ru-RU"/>
        </w:rPr>
        <w:t>The amplitude of the second harmonic is usually small compared to the amplitude of the fundamental oscillation of the working element. However, the shift in the mean position of the working element, determined by relation (29), can be quite significant with a low stiffness coefficient </w:t>
      </w:r>
      <w:r w:rsidRPr="000078D7">
        <w:rPr>
          <w:rFonts w:ascii="Times New Roman" w:eastAsia="Times New Roman" w:hAnsi="Times New Roman" w:cs="Times New Roman"/>
          <w:color w:val="000000" w:themeColor="text1"/>
          <w:sz w:val="20"/>
          <w:szCs w:val="20"/>
          <w:bdr w:val="none" w:sz="0" w:space="0" w:color="auto" w:frame="1"/>
          <w:lang w:val="en-US" w:eastAsia="ru-RU"/>
        </w:rPr>
        <w:t>cx</w:t>
      </w:r>
      <w:r w:rsidRPr="000078D7">
        <w:rPr>
          <w:rFonts w:ascii="Times New Roman" w:eastAsia="Times New Roman" w:hAnsi="Times New Roman" w:cs="Times New Roman"/>
          <w:i/>
          <w:iCs/>
          <w:color w:val="000000" w:themeColor="text1"/>
          <w:sz w:val="20"/>
          <w:szCs w:val="20"/>
          <w:lang w:val="en-US" w:eastAsia="ru-RU"/>
        </w:rPr>
        <w:t>cx</w:t>
      </w:r>
      <w:r w:rsidRPr="000078D7">
        <w:rPr>
          <w:rFonts w:ascii="Times New Roman" w:eastAsia="Times New Roman" w:hAnsi="Times New Roman" w:cs="Times New Roman"/>
          <w:color w:val="000000" w:themeColor="text1"/>
          <w:sz w:val="20"/>
          <w:szCs w:val="20"/>
          <w:lang w:val="en-US" w:eastAsia="ru-RU"/>
        </w:rPr>
        <w:t>​. The use of a power of 140 J/s helps optimize the performance of milling machines. This, in turn, helps to stabilize the production process and achieve higher quality results.</w:t>
      </w:r>
    </w:p>
    <w:p w14:paraId="0EDC5A31" w14:textId="095F8FD3" w:rsidR="0096198C" w:rsidRPr="0009060D" w:rsidRDefault="0096198C" w:rsidP="000078D7">
      <w:pPr>
        <w:spacing w:after="0" w:line="240" w:lineRule="auto"/>
        <w:jc w:val="center"/>
        <w:rPr>
          <w:rFonts w:ascii="Times New Roman" w:eastAsiaTheme="minorEastAsia" w:hAnsi="Times New Roman" w:cs="Times New Roman"/>
          <w:i/>
          <w:color w:val="000000" w:themeColor="text1"/>
          <w:sz w:val="28"/>
          <w:szCs w:val="28"/>
          <w:lang w:val="en-US"/>
        </w:rPr>
      </w:pPr>
      <w:r w:rsidRPr="0009060D">
        <w:rPr>
          <w:rFonts w:ascii="Times New Roman" w:eastAsiaTheme="minorEastAsia" w:hAnsi="Times New Roman" w:cs="Times New Roman"/>
          <w:i/>
          <w:noProof/>
          <w:color w:val="000000" w:themeColor="text1"/>
          <w:sz w:val="28"/>
          <w:szCs w:val="28"/>
          <w:lang w:val="en-US"/>
        </w:rPr>
        <w:drawing>
          <wp:inline distT="0" distB="0" distL="0" distR="0" wp14:anchorId="6A1742BB" wp14:editId="02C0D9C0">
            <wp:extent cx="3952875" cy="1762125"/>
            <wp:effectExtent l="0" t="0" r="0" b="9525"/>
            <wp:docPr id="280891021" name="Рисунок 28089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52875" cy="1762125"/>
                    </a:xfrm>
                    <a:prstGeom prst="rect">
                      <a:avLst/>
                    </a:prstGeom>
                    <a:noFill/>
                    <a:ln>
                      <a:noFill/>
                    </a:ln>
                  </pic:spPr>
                </pic:pic>
              </a:graphicData>
            </a:graphic>
          </wp:inline>
        </w:drawing>
      </w:r>
    </w:p>
    <w:p w14:paraId="7B9F3F1E" w14:textId="321AEEAF" w:rsidR="006F5729" w:rsidRPr="00FA171A" w:rsidRDefault="008D4658" w:rsidP="000078D7">
      <w:pPr>
        <w:spacing w:after="0" w:line="240" w:lineRule="auto"/>
        <w:jc w:val="center"/>
        <w:rPr>
          <w:rFonts w:ascii="Times New Roman" w:eastAsia="Times New Roman" w:hAnsi="Times New Roman" w:cs="Times New Roman"/>
          <w:color w:val="000000" w:themeColor="text1"/>
          <w:sz w:val="20"/>
          <w:szCs w:val="20"/>
          <w:lang w:val="en-US" w:eastAsia="ru-RU"/>
        </w:rPr>
      </w:pPr>
      <w:bookmarkStart w:id="16" w:name="_Hlk197086605"/>
      <w:r>
        <w:rPr>
          <w:rFonts w:ascii="Times New Roman" w:eastAsia="Times New Roman" w:hAnsi="Times New Roman" w:cs="Times New Roman"/>
          <w:b/>
          <w:bCs/>
          <w:color w:val="000000" w:themeColor="text1"/>
          <w:sz w:val="20"/>
          <w:szCs w:val="20"/>
          <w:lang w:val="en-US" w:eastAsia="ru-RU"/>
        </w:rPr>
        <w:t xml:space="preserve">FIGURE </w:t>
      </w:r>
      <w:r w:rsidR="006F5729" w:rsidRPr="000078D7">
        <w:rPr>
          <w:rFonts w:ascii="Times New Roman" w:eastAsia="Times New Roman" w:hAnsi="Times New Roman" w:cs="Times New Roman"/>
          <w:b/>
          <w:bCs/>
          <w:color w:val="000000" w:themeColor="text1"/>
          <w:sz w:val="20"/>
          <w:szCs w:val="20"/>
          <w:lang w:val="en-US" w:eastAsia="ru-RU"/>
        </w:rPr>
        <w:t xml:space="preserve">2. </w:t>
      </w:r>
      <w:r w:rsidR="006F5729" w:rsidRPr="00FA171A">
        <w:rPr>
          <w:rFonts w:ascii="Times New Roman" w:eastAsia="Times New Roman" w:hAnsi="Times New Roman" w:cs="Times New Roman"/>
          <w:color w:val="000000" w:themeColor="text1"/>
          <w:sz w:val="20"/>
          <w:szCs w:val="20"/>
          <w:lang w:val="en-US" w:eastAsia="ru-RU"/>
        </w:rPr>
        <w:t>Forced oscillations with constant power, where energy (power) is used to calculate the amplitude of milling machines equipped with vibration exciters</w:t>
      </w:r>
    </w:p>
    <w:p w14:paraId="113B6087" w14:textId="343F2EDB" w:rsidR="000078D7" w:rsidRPr="00FA171A" w:rsidRDefault="00FA171A" w:rsidP="00FA171A">
      <w:pPr>
        <w:spacing w:after="0" w:line="240" w:lineRule="auto"/>
        <w:ind w:firstLine="284"/>
        <w:jc w:val="both"/>
        <w:rPr>
          <w:rFonts w:ascii="Times New Roman" w:hAnsi="Times New Roman" w:cs="Times New Roman"/>
          <w:bCs/>
          <w:color w:val="000000" w:themeColor="text1"/>
          <w:sz w:val="20"/>
          <w:szCs w:val="20"/>
          <w:shd w:val="clear" w:color="auto" w:fill="FFFFFF"/>
          <w:lang w:val="en-US"/>
        </w:rPr>
      </w:pPr>
      <w:r w:rsidRPr="000078D7">
        <w:rPr>
          <w:rStyle w:val="ac"/>
          <w:rFonts w:ascii="Times New Roman" w:hAnsi="Times New Roman" w:cs="Times New Roman"/>
          <w:b w:val="0"/>
          <w:color w:val="000000" w:themeColor="text1"/>
          <w:sz w:val="20"/>
          <w:szCs w:val="20"/>
          <w:shd w:val="clear" w:color="auto" w:fill="FFFFFF"/>
          <w:lang w:val="en-US"/>
        </w:rPr>
        <w:lastRenderedPageBreak/>
        <w:t>The use of vibration exciters significantly facilitates the operation of milling machines, improving safety and working conditions for operators. This minimizes delays and obstacles, creating a comfortable environment for employees. The use of vibration exciters allows for the automation of milling machines, increasing production speed and precision. This helps ensure competitiveness and enables differentiation based on product quality. Its graphical function, dependent on time, is shown in Figure 2.</w:t>
      </w:r>
    </w:p>
    <w:p w14:paraId="2B03FC4D" w14:textId="69052C8E" w:rsidR="00AA109D" w:rsidRDefault="006F5729" w:rsidP="00FA171A">
      <w:pPr>
        <w:spacing w:after="0" w:line="240" w:lineRule="auto"/>
        <w:ind w:firstLine="284"/>
        <w:jc w:val="both"/>
        <w:rPr>
          <w:rFonts w:ascii="Times New Roman" w:hAnsi="Times New Roman" w:cs="Times New Roman"/>
          <w:color w:val="000000" w:themeColor="text1"/>
          <w:sz w:val="20"/>
          <w:szCs w:val="20"/>
          <w:shd w:val="clear" w:color="auto" w:fill="FFFFFF"/>
          <w:lang w:val="en-US"/>
        </w:rPr>
      </w:pPr>
      <w:r w:rsidRPr="000078D7">
        <w:rPr>
          <w:rFonts w:ascii="Times New Roman" w:hAnsi="Times New Roman" w:cs="Times New Roman"/>
          <w:color w:val="000000" w:themeColor="text1"/>
          <w:sz w:val="20"/>
          <w:szCs w:val="20"/>
          <w:shd w:val="clear" w:color="auto" w:fill="FFFFFF"/>
          <w:lang w:val="en-US"/>
        </w:rPr>
        <w:t>Let's analyze the obtained results. Numerical values of certain data for an accurate representation of the graphical relationship are provided in Table 1.</w:t>
      </w:r>
    </w:p>
    <w:p w14:paraId="4E73241F" w14:textId="77777777" w:rsidR="001001FE" w:rsidRDefault="001001FE" w:rsidP="000078D7">
      <w:pPr>
        <w:spacing w:after="0" w:line="240" w:lineRule="auto"/>
        <w:jc w:val="both"/>
        <w:rPr>
          <w:rFonts w:ascii="Times New Roman" w:hAnsi="Times New Roman" w:cs="Times New Roman"/>
          <w:color w:val="000000" w:themeColor="text1"/>
          <w:sz w:val="20"/>
          <w:szCs w:val="20"/>
          <w:shd w:val="clear" w:color="auto" w:fill="FFFFFF"/>
          <w:lang w:val="en-US"/>
        </w:rPr>
      </w:pPr>
    </w:p>
    <w:p w14:paraId="51C72942" w14:textId="79442ED9" w:rsidR="0096198C" w:rsidRPr="00FA171A" w:rsidRDefault="00A83E74" w:rsidP="00FA171A">
      <w:pPr>
        <w:spacing w:after="0" w:line="240" w:lineRule="auto"/>
        <w:jc w:val="center"/>
        <w:rPr>
          <w:rFonts w:ascii="Times New Roman" w:hAnsi="Times New Roman" w:cs="Times New Roman"/>
          <w:iCs/>
          <w:color w:val="000000" w:themeColor="text1"/>
          <w:sz w:val="20"/>
          <w:szCs w:val="20"/>
          <w:lang w:val="en-US"/>
        </w:rPr>
      </w:pPr>
      <w:r w:rsidRPr="00AF1BF6">
        <w:rPr>
          <w:rFonts w:ascii="Times New Roman" w:hAnsi="Times New Roman" w:cs="Times New Roman"/>
          <w:b/>
          <w:sz w:val="20"/>
          <w:szCs w:val="20"/>
          <w:lang w:val="en-US" w:eastAsia="de-DE"/>
        </w:rPr>
        <w:t>TABLE 1</w:t>
      </w:r>
      <w:r w:rsidR="001001FE">
        <w:rPr>
          <w:rFonts w:ascii="Times New Roman" w:hAnsi="Times New Roman" w:cs="Times New Roman"/>
          <w:b/>
          <w:sz w:val="20"/>
          <w:szCs w:val="20"/>
          <w:lang w:val="uz-Cyrl-UZ" w:eastAsia="de-DE"/>
        </w:rPr>
        <w:t xml:space="preserve">. </w:t>
      </w:r>
      <w:r w:rsidRPr="00A83E74">
        <w:rPr>
          <w:rFonts w:ascii="Times New Roman" w:hAnsi="Times New Roman" w:cs="Times New Roman"/>
          <w:iCs/>
          <w:color w:val="000000" w:themeColor="text1"/>
          <w:sz w:val="20"/>
          <w:szCs w:val="20"/>
          <w:lang w:val="en-US"/>
        </w:rPr>
        <w:t>Numerical values ​​of some data for the vibration drive of milling machines.</w:t>
      </w:r>
    </w:p>
    <w:tbl>
      <w:tblPr>
        <w:tblStyle w:val="a4"/>
        <w:tblW w:w="0" w:type="auto"/>
        <w:tblLook w:val="04A0" w:firstRow="1" w:lastRow="0" w:firstColumn="1" w:lastColumn="0" w:noHBand="0" w:noVBand="1"/>
      </w:tblPr>
      <w:tblGrid>
        <w:gridCol w:w="562"/>
        <w:gridCol w:w="1276"/>
        <w:gridCol w:w="5670"/>
        <w:gridCol w:w="1837"/>
      </w:tblGrid>
      <w:tr w:rsidR="0009060D" w:rsidRPr="00CF2C31" w14:paraId="0CB1EA21" w14:textId="77777777" w:rsidTr="0013531E">
        <w:tc>
          <w:tcPr>
            <w:tcW w:w="562" w:type="dxa"/>
          </w:tcPr>
          <w:p w14:paraId="4599FD42" w14:textId="54BF4343" w:rsidR="00EC21EA" w:rsidRPr="00FA171A" w:rsidRDefault="00EC21EA" w:rsidP="00FA171A">
            <w:pPr>
              <w:jc w:val="both"/>
              <w:rPr>
                <w:rFonts w:ascii="Times New Roman" w:eastAsiaTheme="minorEastAsia" w:hAnsi="Times New Roman" w:cs="Times New Roman"/>
                <w:color w:val="000000" w:themeColor="text1"/>
                <w:sz w:val="18"/>
                <w:szCs w:val="18"/>
              </w:rPr>
            </w:pPr>
            <w:r w:rsidRPr="00FA171A">
              <w:rPr>
                <w:rFonts w:ascii="Times New Roman" w:eastAsiaTheme="minorEastAsia" w:hAnsi="Times New Roman" w:cs="Times New Roman"/>
                <w:color w:val="000000" w:themeColor="text1"/>
                <w:sz w:val="18"/>
                <w:szCs w:val="18"/>
              </w:rPr>
              <w:t>№</w:t>
            </w:r>
          </w:p>
        </w:tc>
        <w:tc>
          <w:tcPr>
            <w:tcW w:w="1276" w:type="dxa"/>
          </w:tcPr>
          <w:p w14:paraId="3F95A28C" w14:textId="2F0694E9" w:rsidR="00EC21EA" w:rsidRPr="00FA171A" w:rsidRDefault="006F5729" w:rsidP="00FA171A">
            <w:pPr>
              <w:jc w:val="both"/>
              <w:rPr>
                <w:rFonts w:ascii="Times New Roman" w:eastAsiaTheme="minorEastAsia" w:hAnsi="Times New Roman" w:cs="Times New Roman"/>
                <w:color w:val="000000" w:themeColor="text1"/>
                <w:sz w:val="18"/>
                <w:szCs w:val="18"/>
              </w:rPr>
            </w:pPr>
            <w:r w:rsidRPr="00FA171A">
              <w:rPr>
                <w:rFonts w:ascii="Times New Roman" w:hAnsi="Times New Roman" w:cs="Times New Roman"/>
                <w:color w:val="000000" w:themeColor="text1"/>
                <w:sz w:val="18"/>
                <w:szCs w:val="18"/>
                <w:lang w:val="uz-Cyrl-UZ"/>
              </w:rPr>
              <w:t>Designations</w:t>
            </w:r>
          </w:p>
        </w:tc>
        <w:tc>
          <w:tcPr>
            <w:tcW w:w="5670" w:type="dxa"/>
          </w:tcPr>
          <w:p w14:paraId="6A8998F8" w14:textId="132868C5" w:rsidR="00EC21EA" w:rsidRPr="00FA171A" w:rsidRDefault="006F5729" w:rsidP="00FA171A">
            <w:pPr>
              <w:jc w:val="both"/>
              <w:rPr>
                <w:rFonts w:ascii="Times New Roman" w:eastAsiaTheme="minorEastAsia" w:hAnsi="Times New Roman" w:cs="Times New Roman"/>
                <w:color w:val="000000" w:themeColor="text1"/>
                <w:sz w:val="18"/>
                <w:szCs w:val="18"/>
              </w:rPr>
            </w:pPr>
            <w:r w:rsidRPr="00FA171A">
              <w:rPr>
                <w:rFonts w:ascii="Times New Roman" w:hAnsi="Times New Roman" w:cs="Times New Roman"/>
                <w:color w:val="000000" w:themeColor="text1"/>
                <w:sz w:val="18"/>
                <w:szCs w:val="18"/>
                <w:lang w:val="uz-Cyrl-UZ"/>
              </w:rPr>
              <w:t>Parameter name</w:t>
            </w:r>
          </w:p>
        </w:tc>
        <w:tc>
          <w:tcPr>
            <w:tcW w:w="1837" w:type="dxa"/>
          </w:tcPr>
          <w:p w14:paraId="3BBE4034" w14:textId="457E4817" w:rsidR="00EC21EA" w:rsidRPr="00FA171A" w:rsidRDefault="006F5729" w:rsidP="00FA171A">
            <w:pPr>
              <w:jc w:val="both"/>
              <w:rPr>
                <w:rFonts w:ascii="Times New Roman" w:eastAsiaTheme="minorEastAsia" w:hAnsi="Times New Roman" w:cs="Times New Roman"/>
                <w:color w:val="000000" w:themeColor="text1"/>
                <w:sz w:val="18"/>
                <w:szCs w:val="18"/>
                <w:lang w:val="en-US"/>
              </w:rPr>
            </w:pPr>
            <w:r w:rsidRPr="00FA171A">
              <w:rPr>
                <w:rFonts w:ascii="Times New Roman" w:hAnsi="Times New Roman" w:cs="Times New Roman"/>
                <w:color w:val="000000" w:themeColor="text1"/>
                <w:sz w:val="18"/>
                <w:szCs w:val="18"/>
                <w:lang w:val="uz-Cyrl-UZ"/>
              </w:rPr>
              <w:t>Numerical values ​​or their limits</w:t>
            </w:r>
          </w:p>
        </w:tc>
      </w:tr>
      <w:tr w:rsidR="0009060D" w:rsidRPr="00FA171A" w14:paraId="319FA665" w14:textId="77777777" w:rsidTr="0013531E">
        <w:tc>
          <w:tcPr>
            <w:tcW w:w="562" w:type="dxa"/>
          </w:tcPr>
          <w:p w14:paraId="71F20DBE" w14:textId="4884419F" w:rsidR="00EC21EA" w:rsidRPr="00FA171A" w:rsidRDefault="00EC21EA" w:rsidP="00FA171A">
            <w:pPr>
              <w:jc w:val="both"/>
              <w:rPr>
                <w:rFonts w:ascii="Times New Roman" w:eastAsiaTheme="minorEastAsia" w:hAnsi="Times New Roman" w:cs="Times New Roman"/>
                <w:color w:val="000000" w:themeColor="text1"/>
                <w:sz w:val="18"/>
                <w:szCs w:val="18"/>
              </w:rPr>
            </w:pPr>
            <w:r w:rsidRPr="00FA171A">
              <w:rPr>
                <w:rFonts w:ascii="Times New Roman" w:eastAsiaTheme="minorEastAsia" w:hAnsi="Times New Roman" w:cs="Times New Roman"/>
                <w:color w:val="000000" w:themeColor="text1"/>
                <w:sz w:val="18"/>
                <w:szCs w:val="18"/>
              </w:rPr>
              <w:t>1</w:t>
            </w:r>
          </w:p>
        </w:tc>
        <w:tc>
          <w:tcPr>
            <w:tcW w:w="1276" w:type="dxa"/>
          </w:tcPr>
          <w:p w14:paraId="6E0622A3" w14:textId="26B7C9CF" w:rsidR="00EC21EA" w:rsidRPr="00FA171A" w:rsidRDefault="00A83E74" w:rsidP="00FA171A">
            <w:pPr>
              <w:jc w:val="both"/>
              <w:rPr>
                <w:rFonts w:ascii="Times New Roman" w:eastAsiaTheme="minorEastAsia" w:hAnsi="Times New Roman" w:cs="Times New Roman"/>
                <w:color w:val="000000" w:themeColor="text1"/>
                <w:sz w:val="18"/>
                <w:szCs w:val="18"/>
              </w:rPr>
            </w:pPr>
            <m:oMathPara>
              <m:oMath>
                <m:r>
                  <m:rPr>
                    <m:sty m:val="p"/>
                  </m:rPr>
                  <w:rPr>
                    <w:rFonts w:ascii="Cambria Math" w:eastAsiaTheme="minorEastAsia" w:hAnsi="Cambria Math" w:cs="Times New Roman"/>
                    <w:color w:val="000000" w:themeColor="text1"/>
                    <w:sz w:val="18"/>
                    <w:szCs w:val="18"/>
                  </w:rPr>
                  <m:t>β</m:t>
                </m:r>
              </m:oMath>
            </m:oMathPara>
          </w:p>
        </w:tc>
        <w:tc>
          <w:tcPr>
            <w:tcW w:w="5670" w:type="dxa"/>
          </w:tcPr>
          <w:p w14:paraId="7C6BC7B7" w14:textId="67060412" w:rsidR="00EC21EA" w:rsidRPr="00FA171A" w:rsidRDefault="006F5729" w:rsidP="00FA171A">
            <w:pPr>
              <w:jc w:val="both"/>
              <w:rPr>
                <w:rFonts w:ascii="Times New Roman" w:eastAsiaTheme="minorEastAsia" w:hAnsi="Times New Roman" w:cs="Times New Roman"/>
                <w:color w:val="000000" w:themeColor="text1"/>
                <w:sz w:val="18"/>
                <w:szCs w:val="18"/>
                <w:lang w:val="en-US"/>
              </w:rPr>
            </w:pPr>
            <w:r w:rsidRPr="00FA171A">
              <w:rPr>
                <w:rFonts w:ascii="Times New Roman" w:eastAsiaTheme="minorEastAsia" w:hAnsi="Times New Roman" w:cs="Times New Roman"/>
                <w:color w:val="000000" w:themeColor="text1"/>
                <w:sz w:val="18"/>
                <w:szCs w:val="18"/>
                <w:lang w:val="en-US"/>
              </w:rPr>
              <w:t>Relative attenuation</w:t>
            </w:r>
            <w:r w:rsidR="000078D7" w:rsidRPr="00FA171A">
              <w:rPr>
                <w:rFonts w:ascii="Times New Roman" w:eastAsiaTheme="minorEastAsia" w:hAnsi="Times New Roman" w:cs="Times New Roman"/>
                <w:color w:val="000000" w:themeColor="text1"/>
                <w:sz w:val="18"/>
                <w:szCs w:val="18"/>
                <w:lang w:val="en-US"/>
              </w:rPr>
              <w:t xml:space="preserve"> </w:t>
            </w:r>
            <w:r w:rsidRPr="00FA171A">
              <w:rPr>
                <w:rFonts w:ascii="Times New Roman" w:eastAsiaTheme="minorEastAsia" w:hAnsi="Times New Roman" w:cs="Times New Roman"/>
                <w:color w:val="000000" w:themeColor="text1"/>
                <w:sz w:val="18"/>
                <w:szCs w:val="18"/>
                <w:lang w:val="en-US"/>
              </w:rPr>
              <w:t>of the vibration drive</w:t>
            </w:r>
          </w:p>
        </w:tc>
        <w:tc>
          <w:tcPr>
            <w:tcW w:w="1837" w:type="dxa"/>
          </w:tcPr>
          <w:p w14:paraId="4DD9A51A" w14:textId="05D932B4" w:rsidR="00EC21EA" w:rsidRPr="00FA171A" w:rsidRDefault="00A83E74" w:rsidP="00FA171A">
            <w:pPr>
              <w:jc w:val="both"/>
              <w:rPr>
                <w:rFonts w:ascii="Times New Roman" w:eastAsiaTheme="minorEastAsia" w:hAnsi="Times New Roman" w:cs="Times New Roman"/>
                <w:color w:val="000000" w:themeColor="text1"/>
                <w:sz w:val="18"/>
                <w:szCs w:val="18"/>
              </w:rPr>
            </w:pPr>
            <m:oMathPara>
              <m:oMath>
                <m:r>
                  <m:rPr>
                    <m:sty m:val="p"/>
                  </m:rPr>
                  <w:rPr>
                    <w:rFonts w:ascii="Cambria Math" w:eastAsiaTheme="minorEastAsia" w:hAnsi="Cambria Math" w:cs="Times New Roman"/>
                    <w:color w:val="000000" w:themeColor="text1"/>
                    <w:sz w:val="18"/>
                    <w:szCs w:val="18"/>
                  </w:rPr>
                  <m:t>0.1÷0.2</m:t>
                </m:r>
              </m:oMath>
            </m:oMathPara>
          </w:p>
        </w:tc>
      </w:tr>
      <w:tr w:rsidR="0009060D" w:rsidRPr="00FA171A" w14:paraId="61EFC0D5" w14:textId="77777777" w:rsidTr="0013531E">
        <w:tc>
          <w:tcPr>
            <w:tcW w:w="562" w:type="dxa"/>
          </w:tcPr>
          <w:p w14:paraId="54E0C049" w14:textId="3652266F" w:rsidR="00EC21EA" w:rsidRPr="00FA171A" w:rsidRDefault="00EC21EA" w:rsidP="00FA171A">
            <w:pPr>
              <w:jc w:val="both"/>
              <w:rPr>
                <w:rFonts w:ascii="Times New Roman" w:eastAsiaTheme="minorEastAsia" w:hAnsi="Times New Roman" w:cs="Times New Roman"/>
                <w:color w:val="000000" w:themeColor="text1"/>
                <w:sz w:val="18"/>
                <w:szCs w:val="18"/>
              </w:rPr>
            </w:pPr>
            <w:r w:rsidRPr="00FA171A">
              <w:rPr>
                <w:rFonts w:ascii="Times New Roman" w:eastAsiaTheme="minorEastAsia" w:hAnsi="Times New Roman" w:cs="Times New Roman"/>
                <w:color w:val="000000" w:themeColor="text1"/>
                <w:sz w:val="18"/>
                <w:szCs w:val="18"/>
              </w:rPr>
              <w:t>2</w:t>
            </w:r>
          </w:p>
        </w:tc>
        <w:tc>
          <w:tcPr>
            <w:tcW w:w="1276" w:type="dxa"/>
          </w:tcPr>
          <w:p w14:paraId="4D3D90CD" w14:textId="19D1687F" w:rsidR="00EC21EA" w:rsidRPr="00FA171A" w:rsidRDefault="00A83E74" w:rsidP="00FA171A">
            <w:pPr>
              <w:jc w:val="both"/>
              <w:rPr>
                <w:rFonts w:ascii="Times New Roman" w:eastAsiaTheme="minorEastAsia" w:hAnsi="Times New Roman" w:cs="Times New Roman"/>
                <w:color w:val="000000" w:themeColor="text1"/>
                <w:sz w:val="18"/>
                <w:szCs w:val="18"/>
              </w:rPr>
            </w:pPr>
            <m:oMathPara>
              <m:oMath>
                <m:r>
                  <m:rPr>
                    <m:sty m:val="p"/>
                  </m:rPr>
                  <w:rPr>
                    <w:rFonts w:ascii="Cambria Math" w:eastAsiaTheme="minorEastAsia" w:hAnsi="Cambria Math" w:cs="Times New Roman"/>
                    <w:color w:val="000000" w:themeColor="text1"/>
                    <w:sz w:val="18"/>
                    <w:szCs w:val="18"/>
                  </w:rPr>
                  <m:t>γ</m:t>
                </m:r>
              </m:oMath>
            </m:oMathPara>
          </w:p>
        </w:tc>
        <w:tc>
          <w:tcPr>
            <w:tcW w:w="5670" w:type="dxa"/>
          </w:tcPr>
          <w:p w14:paraId="4DE8F1F9" w14:textId="64462D9A" w:rsidR="00EC21EA" w:rsidRPr="00FA171A" w:rsidRDefault="006F5729" w:rsidP="00FA171A">
            <w:pPr>
              <w:jc w:val="both"/>
              <w:rPr>
                <w:rFonts w:ascii="Times New Roman" w:eastAsiaTheme="minorEastAsia" w:hAnsi="Times New Roman" w:cs="Times New Roman"/>
                <w:color w:val="000000" w:themeColor="text1"/>
                <w:sz w:val="18"/>
                <w:szCs w:val="18"/>
              </w:rPr>
            </w:pPr>
            <w:r w:rsidRPr="00FA171A">
              <w:rPr>
                <w:rFonts w:ascii="Times New Roman" w:eastAsiaTheme="minorEastAsia" w:hAnsi="Times New Roman" w:cs="Times New Roman"/>
                <w:color w:val="000000" w:themeColor="text1"/>
                <w:sz w:val="18"/>
                <w:szCs w:val="18"/>
              </w:rPr>
              <w:t>Vibration drive vicinity</w:t>
            </w:r>
          </w:p>
        </w:tc>
        <w:tc>
          <w:tcPr>
            <w:tcW w:w="1837" w:type="dxa"/>
          </w:tcPr>
          <w:p w14:paraId="7C97ADB4" w14:textId="26EFBE0C" w:rsidR="00EC21EA" w:rsidRPr="00FA171A" w:rsidRDefault="00A83E74" w:rsidP="00FA171A">
            <w:pPr>
              <w:jc w:val="both"/>
              <w:rPr>
                <w:rFonts w:ascii="Times New Roman" w:eastAsiaTheme="minorEastAsia" w:hAnsi="Times New Roman" w:cs="Times New Roman"/>
                <w:color w:val="000000" w:themeColor="text1"/>
                <w:sz w:val="18"/>
                <w:szCs w:val="18"/>
              </w:rPr>
            </w:pPr>
            <m:oMathPara>
              <m:oMath>
                <m:r>
                  <m:rPr>
                    <m:sty m:val="p"/>
                  </m:rPr>
                  <w:rPr>
                    <w:rFonts w:ascii="Cambria Math" w:eastAsiaTheme="minorEastAsia" w:hAnsi="Cambria Math" w:cs="Times New Roman"/>
                    <w:color w:val="000000" w:themeColor="text1"/>
                    <w:sz w:val="18"/>
                    <w:szCs w:val="18"/>
                  </w:rPr>
                  <m:t>1÷3</m:t>
                </m:r>
              </m:oMath>
            </m:oMathPara>
          </w:p>
        </w:tc>
      </w:tr>
      <w:tr w:rsidR="0009060D" w:rsidRPr="00FA171A" w14:paraId="4D67F253" w14:textId="77777777" w:rsidTr="0013531E">
        <w:tc>
          <w:tcPr>
            <w:tcW w:w="562" w:type="dxa"/>
          </w:tcPr>
          <w:p w14:paraId="65C267C9" w14:textId="08994B24" w:rsidR="00EC21EA" w:rsidRPr="00FA171A" w:rsidRDefault="00EC21EA" w:rsidP="00FA171A">
            <w:pPr>
              <w:jc w:val="both"/>
              <w:rPr>
                <w:rFonts w:ascii="Times New Roman" w:eastAsiaTheme="minorEastAsia" w:hAnsi="Times New Roman" w:cs="Times New Roman"/>
                <w:color w:val="000000" w:themeColor="text1"/>
                <w:sz w:val="18"/>
                <w:szCs w:val="18"/>
              </w:rPr>
            </w:pPr>
            <w:r w:rsidRPr="00FA171A">
              <w:rPr>
                <w:rFonts w:ascii="Times New Roman" w:eastAsiaTheme="minorEastAsia" w:hAnsi="Times New Roman" w:cs="Times New Roman"/>
                <w:color w:val="000000" w:themeColor="text1"/>
                <w:sz w:val="18"/>
                <w:szCs w:val="18"/>
              </w:rPr>
              <w:t>3</w:t>
            </w:r>
          </w:p>
        </w:tc>
        <w:tc>
          <w:tcPr>
            <w:tcW w:w="1276" w:type="dxa"/>
          </w:tcPr>
          <w:p w14:paraId="6E14710B" w14:textId="6E0BC387" w:rsidR="00EC21EA" w:rsidRPr="00FA171A" w:rsidRDefault="00A83E74" w:rsidP="00FA171A">
            <w:pPr>
              <w:jc w:val="both"/>
              <w:rPr>
                <w:rFonts w:ascii="Times New Roman" w:eastAsiaTheme="minorEastAsia" w:hAnsi="Times New Roman" w:cs="Times New Roman"/>
                <w:color w:val="000000" w:themeColor="text1"/>
                <w:sz w:val="18"/>
                <w:szCs w:val="18"/>
              </w:rPr>
            </w:pPr>
            <m:oMathPara>
              <m:oMath>
                <m:r>
                  <m:rPr>
                    <m:sty m:val="p"/>
                  </m:rPr>
                  <w:rPr>
                    <w:rFonts w:ascii="Cambria Math" w:eastAsiaTheme="minorEastAsia" w:hAnsi="Cambria Math" w:cs="Times New Roman"/>
                    <w:color w:val="000000" w:themeColor="text1"/>
                    <w:sz w:val="18"/>
                    <w:szCs w:val="18"/>
                  </w:rPr>
                  <m:t>ξ</m:t>
                </m:r>
              </m:oMath>
            </m:oMathPara>
          </w:p>
        </w:tc>
        <w:tc>
          <w:tcPr>
            <w:tcW w:w="5670" w:type="dxa"/>
          </w:tcPr>
          <w:p w14:paraId="2141A9D6" w14:textId="0844D1B1" w:rsidR="00EC21EA" w:rsidRPr="00FA171A" w:rsidRDefault="006F5729" w:rsidP="00FA171A">
            <w:pPr>
              <w:jc w:val="both"/>
              <w:rPr>
                <w:rFonts w:ascii="Times New Roman" w:eastAsiaTheme="minorEastAsia" w:hAnsi="Times New Roman" w:cs="Times New Roman"/>
                <w:color w:val="000000" w:themeColor="text1"/>
                <w:sz w:val="18"/>
                <w:szCs w:val="18"/>
              </w:rPr>
            </w:pPr>
            <w:r w:rsidRPr="00FA171A">
              <w:rPr>
                <w:rFonts w:ascii="Times New Roman" w:eastAsiaTheme="minorEastAsia" w:hAnsi="Times New Roman" w:cs="Times New Roman"/>
                <w:color w:val="000000" w:themeColor="text1"/>
                <w:sz w:val="18"/>
                <w:szCs w:val="18"/>
              </w:rPr>
              <w:t>Dimensionless quantity</w:t>
            </w:r>
          </w:p>
        </w:tc>
        <w:tc>
          <w:tcPr>
            <w:tcW w:w="1837" w:type="dxa"/>
          </w:tcPr>
          <w:p w14:paraId="6F1D2D83" w14:textId="7491757F" w:rsidR="00EC21EA" w:rsidRPr="00FA171A" w:rsidRDefault="00A83E74" w:rsidP="00FA171A">
            <w:pPr>
              <w:jc w:val="both"/>
              <w:rPr>
                <w:rFonts w:ascii="Times New Roman" w:eastAsiaTheme="minorEastAsia" w:hAnsi="Times New Roman" w:cs="Times New Roman"/>
                <w:color w:val="000000" w:themeColor="text1"/>
                <w:sz w:val="18"/>
                <w:szCs w:val="18"/>
              </w:rPr>
            </w:pPr>
            <m:oMathPara>
              <m:oMath>
                <m:r>
                  <m:rPr>
                    <m:sty m:val="p"/>
                  </m:rPr>
                  <w:rPr>
                    <w:rFonts w:ascii="Cambria Math" w:eastAsiaTheme="minorEastAsia" w:hAnsi="Cambria Math" w:cs="Times New Roman"/>
                    <w:color w:val="000000" w:themeColor="text1"/>
                    <w:sz w:val="18"/>
                    <w:szCs w:val="18"/>
                  </w:rPr>
                  <m:t>1.68</m:t>
                </m:r>
              </m:oMath>
            </m:oMathPara>
          </w:p>
        </w:tc>
      </w:tr>
      <w:tr w:rsidR="0009060D" w:rsidRPr="00FA171A" w14:paraId="7419ACF4" w14:textId="77777777" w:rsidTr="0013531E">
        <w:tc>
          <w:tcPr>
            <w:tcW w:w="562" w:type="dxa"/>
          </w:tcPr>
          <w:p w14:paraId="58E5AA31" w14:textId="7BE45D3F" w:rsidR="00EC21EA" w:rsidRPr="00FA171A" w:rsidRDefault="00EC21EA" w:rsidP="00FA171A">
            <w:pPr>
              <w:jc w:val="both"/>
              <w:rPr>
                <w:rFonts w:ascii="Times New Roman" w:eastAsiaTheme="minorEastAsia" w:hAnsi="Times New Roman" w:cs="Times New Roman"/>
                <w:color w:val="000000" w:themeColor="text1"/>
                <w:sz w:val="18"/>
                <w:szCs w:val="18"/>
              </w:rPr>
            </w:pPr>
            <w:r w:rsidRPr="00FA171A">
              <w:rPr>
                <w:rFonts w:ascii="Times New Roman" w:eastAsiaTheme="minorEastAsia" w:hAnsi="Times New Roman" w:cs="Times New Roman"/>
                <w:color w:val="000000" w:themeColor="text1"/>
                <w:sz w:val="18"/>
                <w:szCs w:val="18"/>
              </w:rPr>
              <w:t>4</w:t>
            </w:r>
          </w:p>
        </w:tc>
        <w:tc>
          <w:tcPr>
            <w:tcW w:w="1276" w:type="dxa"/>
          </w:tcPr>
          <w:p w14:paraId="7DBEF955" w14:textId="6C2C38CB" w:rsidR="00EC21EA" w:rsidRPr="00FA171A" w:rsidRDefault="00A83E74" w:rsidP="00FA171A">
            <w:pPr>
              <w:jc w:val="both"/>
              <w:rPr>
                <w:rFonts w:ascii="Times New Roman" w:eastAsiaTheme="minorEastAsia" w:hAnsi="Times New Roman" w:cs="Times New Roman"/>
                <w:color w:val="000000" w:themeColor="text1"/>
                <w:sz w:val="18"/>
                <w:szCs w:val="18"/>
              </w:rPr>
            </w:pPr>
            <m:oMathPara>
              <m:oMath>
                <m:r>
                  <m:rPr>
                    <m:sty m:val="p"/>
                  </m:rPr>
                  <w:rPr>
                    <w:rFonts w:ascii="Cambria Math" w:eastAsiaTheme="minorEastAsia" w:hAnsi="Cambria Math" w:cs="Times New Roman"/>
                    <w:color w:val="000000" w:themeColor="text1"/>
                    <w:sz w:val="18"/>
                    <w:szCs w:val="18"/>
                    <w:lang w:val="en-US"/>
                  </w:rPr>
                  <m:t>ψ</m:t>
                </m:r>
              </m:oMath>
            </m:oMathPara>
          </w:p>
        </w:tc>
        <w:tc>
          <w:tcPr>
            <w:tcW w:w="5670" w:type="dxa"/>
          </w:tcPr>
          <w:p w14:paraId="2270226C" w14:textId="6F044B48" w:rsidR="00EC21EA" w:rsidRPr="00FA171A" w:rsidRDefault="006F5729" w:rsidP="00FA171A">
            <w:pPr>
              <w:jc w:val="both"/>
              <w:rPr>
                <w:rFonts w:ascii="Times New Roman" w:eastAsiaTheme="minorEastAsia" w:hAnsi="Times New Roman" w:cs="Times New Roman"/>
                <w:color w:val="000000" w:themeColor="text1"/>
                <w:sz w:val="18"/>
                <w:szCs w:val="18"/>
              </w:rPr>
            </w:pPr>
            <w:r w:rsidRPr="00FA171A">
              <w:rPr>
                <w:rFonts w:ascii="Times New Roman" w:eastAsiaTheme="minorEastAsia" w:hAnsi="Times New Roman" w:cs="Times New Roman"/>
                <w:color w:val="000000" w:themeColor="text1"/>
                <w:sz w:val="18"/>
                <w:szCs w:val="18"/>
              </w:rPr>
              <w:t>Vibratory drive imbalance angle</w:t>
            </w:r>
          </w:p>
        </w:tc>
        <w:tc>
          <w:tcPr>
            <w:tcW w:w="1837" w:type="dxa"/>
          </w:tcPr>
          <w:p w14:paraId="42E55C7B" w14:textId="7D325A3F" w:rsidR="00EC21EA" w:rsidRPr="00FA171A" w:rsidRDefault="00000000" w:rsidP="00FA171A">
            <w:pPr>
              <w:jc w:val="both"/>
              <w:rPr>
                <w:rFonts w:ascii="Times New Roman" w:eastAsiaTheme="minorEastAsia" w:hAnsi="Times New Roman" w:cs="Times New Roman"/>
                <w:color w:val="000000" w:themeColor="text1"/>
                <w:sz w:val="18"/>
                <w:szCs w:val="18"/>
              </w:rPr>
            </w:pPr>
            <m:oMathPara>
              <m:oMath>
                <m:sSup>
                  <m:sSupPr>
                    <m:ctrlPr>
                      <w:rPr>
                        <w:rFonts w:ascii="Cambria Math" w:eastAsiaTheme="minorEastAsia" w:hAnsi="Cambria Math" w:cs="Times New Roman"/>
                        <w:color w:val="000000" w:themeColor="text1"/>
                        <w:sz w:val="18"/>
                        <w:szCs w:val="18"/>
                      </w:rPr>
                    </m:ctrlPr>
                  </m:sSupPr>
                  <m:e>
                    <m:r>
                      <m:rPr>
                        <m:sty m:val="p"/>
                      </m:rPr>
                      <w:rPr>
                        <w:rFonts w:ascii="Cambria Math" w:eastAsiaTheme="minorEastAsia" w:hAnsi="Cambria Math" w:cs="Times New Roman"/>
                        <w:color w:val="000000" w:themeColor="text1"/>
                        <w:sz w:val="18"/>
                        <w:szCs w:val="18"/>
                      </w:rPr>
                      <m:t>35</m:t>
                    </m:r>
                  </m:e>
                  <m:sup>
                    <m:r>
                      <m:rPr>
                        <m:sty m:val="p"/>
                      </m:rPr>
                      <w:rPr>
                        <w:rFonts w:ascii="Cambria Math" w:eastAsiaTheme="minorEastAsia" w:hAnsi="Cambria Math" w:cs="Times New Roman"/>
                        <w:color w:val="000000" w:themeColor="text1"/>
                        <w:sz w:val="18"/>
                        <w:szCs w:val="18"/>
                      </w:rPr>
                      <m:t>0</m:t>
                    </m:r>
                  </m:sup>
                </m:sSup>
                <m:r>
                  <m:rPr>
                    <m:sty m:val="p"/>
                  </m:rPr>
                  <w:rPr>
                    <w:rFonts w:ascii="Cambria Math" w:eastAsiaTheme="minorEastAsia" w:hAnsi="Cambria Math" w:cs="Times New Roman"/>
                    <w:color w:val="000000" w:themeColor="text1"/>
                    <w:sz w:val="18"/>
                    <w:szCs w:val="18"/>
                  </w:rPr>
                  <m:t>±</m:t>
                </m:r>
                <m:sSup>
                  <m:sSupPr>
                    <m:ctrlPr>
                      <w:rPr>
                        <w:rFonts w:ascii="Cambria Math" w:eastAsiaTheme="minorEastAsia" w:hAnsi="Cambria Math" w:cs="Times New Roman"/>
                        <w:color w:val="000000" w:themeColor="text1"/>
                        <w:sz w:val="18"/>
                        <w:szCs w:val="18"/>
                      </w:rPr>
                    </m:ctrlPr>
                  </m:sSupPr>
                  <m:e>
                    <m:r>
                      <m:rPr>
                        <m:sty m:val="p"/>
                      </m:rPr>
                      <w:rPr>
                        <w:rFonts w:ascii="Cambria Math" w:eastAsiaTheme="minorEastAsia" w:hAnsi="Cambria Math" w:cs="Times New Roman"/>
                        <w:color w:val="000000" w:themeColor="text1"/>
                        <w:sz w:val="18"/>
                        <w:szCs w:val="18"/>
                      </w:rPr>
                      <m:t>5</m:t>
                    </m:r>
                  </m:e>
                  <m:sup>
                    <m:r>
                      <m:rPr>
                        <m:sty m:val="p"/>
                      </m:rPr>
                      <w:rPr>
                        <w:rFonts w:ascii="Cambria Math" w:eastAsiaTheme="minorEastAsia" w:hAnsi="Cambria Math" w:cs="Times New Roman"/>
                        <w:color w:val="000000" w:themeColor="text1"/>
                        <w:sz w:val="18"/>
                        <w:szCs w:val="18"/>
                      </w:rPr>
                      <m:t>0</m:t>
                    </m:r>
                  </m:sup>
                </m:sSup>
              </m:oMath>
            </m:oMathPara>
          </w:p>
        </w:tc>
      </w:tr>
      <w:tr w:rsidR="0009060D" w:rsidRPr="00FA171A" w14:paraId="18DDEC68" w14:textId="77777777" w:rsidTr="0013531E">
        <w:tc>
          <w:tcPr>
            <w:tcW w:w="562" w:type="dxa"/>
          </w:tcPr>
          <w:p w14:paraId="4D81CBC2" w14:textId="02DA2A6F" w:rsidR="00EC21EA" w:rsidRPr="00FA171A" w:rsidRDefault="00EC21EA" w:rsidP="00FA171A">
            <w:pPr>
              <w:jc w:val="both"/>
              <w:rPr>
                <w:rFonts w:ascii="Times New Roman" w:eastAsiaTheme="minorEastAsia" w:hAnsi="Times New Roman" w:cs="Times New Roman"/>
                <w:color w:val="000000" w:themeColor="text1"/>
                <w:sz w:val="18"/>
                <w:szCs w:val="18"/>
              </w:rPr>
            </w:pPr>
            <w:r w:rsidRPr="00FA171A">
              <w:rPr>
                <w:rFonts w:ascii="Times New Roman" w:eastAsiaTheme="minorEastAsia" w:hAnsi="Times New Roman" w:cs="Times New Roman"/>
                <w:color w:val="000000" w:themeColor="text1"/>
                <w:sz w:val="18"/>
                <w:szCs w:val="18"/>
              </w:rPr>
              <w:t>5</w:t>
            </w:r>
          </w:p>
        </w:tc>
        <w:tc>
          <w:tcPr>
            <w:tcW w:w="1276" w:type="dxa"/>
          </w:tcPr>
          <w:p w14:paraId="0772B150" w14:textId="6587E012" w:rsidR="00EC21EA" w:rsidRPr="00FA171A" w:rsidRDefault="00A83E74" w:rsidP="00FA171A">
            <w:pPr>
              <w:jc w:val="both"/>
              <w:rPr>
                <w:rFonts w:ascii="Times New Roman" w:eastAsiaTheme="minorEastAsia" w:hAnsi="Times New Roman" w:cs="Times New Roman"/>
                <w:color w:val="000000" w:themeColor="text1"/>
                <w:sz w:val="18"/>
                <w:szCs w:val="18"/>
              </w:rPr>
            </w:pPr>
            <m:oMathPara>
              <m:oMath>
                <m:r>
                  <m:rPr>
                    <m:sty m:val="p"/>
                  </m:rPr>
                  <w:rPr>
                    <w:rFonts w:ascii="Cambria Math" w:eastAsiaTheme="minorEastAsia" w:hAnsi="Cambria Math" w:cs="Times New Roman"/>
                    <w:color w:val="000000" w:themeColor="text1"/>
                    <w:sz w:val="18"/>
                    <w:szCs w:val="18"/>
                    <w:lang w:val="en-US"/>
                  </w:rPr>
                  <m:t>τ</m:t>
                </m:r>
              </m:oMath>
            </m:oMathPara>
          </w:p>
        </w:tc>
        <w:tc>
          <w:tcPr>
            <w:tcW w:w="5670" w:type="dxa"/>
          </w:tcPr>
          <w:p w14:paraId="560909C0" w14:textId="4119C93C" w:rsidR="00EC21EA" w:rsidRPr="00FA171A" w:rsidRDefault="006B2638" w:rsidP="00FA171A">
            <w:pPr>
              <w:jc w:val="both"/>
              <w:rPr>
                <w:rFonts w:ascii="Times New Roman" w:eastAsiaTheme="minorEastAsia" w:hAnsi="Times New Roman" w:cs="Times New Roman"/>
                <w:color w:val="000000" w:themeColor="text1"/>
                <w:sz w:val="18"/>
                <w:szCs w:val="18"/>
                <w:lang w:val="en-US"/>
              </w:rPr>
            </w:pPr>
            <w:r w:rsidRPr="00FA171A">
              <w:rPr>
                <w:rFonts w:ascii="Times New Roman" w:eastAsiaTheme="minorEastAsia" w:hAnsi="Times New Roman" w:cs="Times New Roman"/>
                <w:color w:val="000000" w:themeColor="text1"/>
                <w:sz w:val="18"/>
                <w:szCs w:val="18"/>
                <w:lang w:val="en-US"/>
              </w:rPr>
              <w:t xml:space="preserve"> </w:t>
            </w:r>
            <w:r w:rsidR="006F5729" w:rsidRPr="00FA171A">
              <w:rPr>
                <w:rFonts w:ascii="Times New Roman" w:eastAsiaTheme="minorEastAsia" w:hAnsi="Times New Roman" w:cs="Times New Roman"/>
                <w:color w:val="000000" w:themeColor="text1"/>
                <w:sz w:val="18"/>
                <w:szCs w:val="18"/>
                <w:lang w:val="en-US"/>
              </w:rPr>
              <w:t>Harmonic of the vibration drive of milling machines</w:t>
            </w:r>
          </w:p>
        </w:tc>
        <w:tc>
          <w:tcPr>
            <w:tcW w:w="1837" w:type="dxa"/>
          </w:tcPr>
          <w:p w14:paraId="33C7F3BA" w14:textId="0D2D533A" w:rsidR="00EC21EA" w:rsidRPr="00FA171A" w:rsidRDefault="001001FE" w:rsidP="00FA171A">
            <w:pPr>
              <w:jc w:val="both"/>
              <w:rPr>
                <w:rFonts w:ascii="Times New Roman" w:eastAsiaTheme="minorEastAsia" w:hAnsi="Times New Roman" w:cs="Times New Roman"/>
                <w:color w:val="000000" w:themeColor="text1"/>
                <w:sz w:val="18"/>
                <w:szCs w:val="18"/>
              </w:rPr>
            </w:pPr>
            <m:oMathPara>
              <m:oMath>
                <m:r>
                  <m:rPr>
                    <m:sty m:val="p"/>
                  </m:rPr>
                  <w:rPr>
                    <w:rFonts w:ascii="Cambria Math" w:hAnsi="Cambria Math" w:cs="Times New Roman"/>
                    <w:color w:val="0F1115"/>
                    <w:sz w:val="18"/>
                    <w:szCs w:val="18"/>
                    <w:shd w:val="clear" w:color="auto" w:fill="FFFFFF"/>
                  </w:rPr>
                  <m:t>48 Hz</m:t>
                </m:r>
              </m:oMath>
            </m:oMathPara>
          </w:p>
        </w:tc>
      </w:tr>
      <w:tr w:rsidR="0009060D" w:rsidRPr="00FA171A" w14:paraId="457309AE" w14:textId="77777777" w:rsidTr="0013531E">
        <w:tc>
          <w:tcPr>
            <w:tcW w:w="562" w:type="dxa"/>
          </w:tcPr>
          <w:p w14:paraId="1F33EB7D" w14:textId="069A9136" w:rsidR="00EC21EA" w:rsidRPr="00FA171A" w:rsidRDefault="00EC21EA" w:rsidP="00FA171A">
            <w:pPr>
              <w:jc w:val="both"/>
              <w:rPr>
                <w:rFonts w:ascii="Times New Roman" w:eastAsiaTheme="minorEastAsia" w:hAnsi="Times New Roman" w:cs="Times New Roman"/>
                <w:color w:val="000000" w:themeColor="text1"/>
                <w:sz w:val="18"/>
                <w:szCs w:val="18"/>
              </w:rPr>
            </w:pPr>
            <w:r w:rsidRPr="00FA171A">
              <w:rPr>
                <w:rFonts w:ascii="Times New Roman" w:eastAsiaTheme="minorEastAsia" w:hAnsi="Times New Roman" w:cs="Times New Roman"/>
                <w:color w:val="000000" w:themeColor="text1"/>
                <w:sz w:val="18"/>
                <w:szCs w:val="18"/>
              </w:rPr>
              <w:t>6</w:t>
            </w:r>
          </w:p>
        </w:tc>
        <w:tc>
          <w:tcPr>
            <w:tcW w:w="1276" w:type="dxa"/>
          </w:tcPr>
          <w:p w14:paraId="25DDD9F4" w14:textId="7E4823F1" w:rsidR="00EC21EA" w:rsidRPr="00FA171A" w:rsidRDefault="00A83E74" w:rsidP="00FA171A">
            <w:pPr>
              <w:jc w:val="both"/>
              <w:rPr>
                <w:rFonts w:ascii="Times New Roman" w:eastAsiaTheme="minorEastAsia" w:hAnsi="Times New Roman" w:cs="Times New Roman"/>
                <w:color w:val="000000" w:themeColor="text1"/>
                <w:sz w:val="18"/>
                <w:szCs w:val="18"/>
              </w:rPr>
            </w:pPr>
            <m:oMathPara>
              <m:oMath>
                <m:r>
                  <m:rPr>
                    <m:sty m:val="p"/>
                  </m:rPr>
                  <w:rPr>
                    <w:rFonts w:ascii="Cambria Math" w:eastAsiaTheme="minorEastAsia" w:hAnsi="Cambria Math" w:cs="Times New Roman"/>
                    <w:color w:val="000000" w:themeColor="text1"/>
                    <w:sz w:val="18"/>
                    <w:szCs w:val="18"/>
                    <w:lang w:val="en-US"/>
                  </w:rPr>
                  <m:t>ω</m:t>
                </m:r>
              </m:oMath>
            </m:oMathPara>
          </w:p>
        </w:tc>
        <w:tc>
          <w:tcPr>
            <w:tcW w:w="5670" w:type="dxa"/>
          </w:tcPr>
          <w:p w14:paraId="4AFF1A51" w14:textId="581888E8" w:rsidR="00EC21EA" w:rsidRPr="00FA171A" w:rsidRDefault="001618CE" w:rsidP="00FA171A">
            <w:pPr>
              <w:jc w:val="both"/>
              <w:rPr>
                <w:rFonts w:ascii="Times New Roman" w:eastAsiaTheme="minorEastAsia" w:hAnsi="Times New Roman" w:cs="Times New Roman"/>
                <w:color w:val="000000" w:themeColor="text1"/>
                <w:sz w:val="18"/>
                <w:szCs w:val="18"/>
                <w:lang w:val="en-US"/>
              </w:rPr>
            </w:pPr>
            <w:r w:rsidRPr="00FA171A">
              <w:rPr>
                <w:rFonts w:ascii="Times New Roman" w:eastAsiaTheme="minorEastAsia" w:hAnsi="Times New Roman" w:cs="Times New Roman"/>
                <w:color w:val="000000" w:themeColor="text1"/>
                <w:sz w:val="18"/>
                <w:szCs w:val="18"/>
                <w:lang w:val="en-US"/>
              </w:rPr>
              <w:t>Angular velocity of rotation of the unbalance</w:t>
            </w:r>
          </w:p>
        </w:tc>
        <w:tc>
          <w:tcPr>
            <w:tcW w:w="1837" w:type="dxa"/>
          </w:tcPr>
          <w:p w14:paraId="37A16380" w14:textId="5D5F440D" w:rsidR="00EC21EA" w:rsidRPr="00FA171A" w:rsidRDefault="001001FE" w:rsidP="00FA171A">
            <w:pPr>
              <w:jc w:val="center"/>
              <w:rPr>
                <w:rFonts w:ascii="Times New Roman" w:eastAsiaTheme="minorEastAsia" w:hAnsi="Times New Roman" w:cs="Times New Roman"/>
                <w:color w:val="000000" w:themeColor="text1"/>
                <w:sz w:val="18"/>
                <w:szCs w:val="18"/>
              </w:rPr>
            </w:pPr>
            <w:r w:rsidRPr="00FA171A">
              <w:rPr>
                <w:rFonts w:ascii="Times New Roman" w:hAnsi="Times New Roman" w:cs="Times New Roman"/>
                <w:color w:val="0F1115"/>
                <w:sz w:val="18"/>
                <w:szCs w:val="18"/>
                <w:shd w:val="clear" w:color="auto" w:fill="FFFFFF"/>
              </w:rPr>
              <w:t>4π rad/s</w:t>
            </w:r>
          </w:p>
        </w:tc>
      </w:tr>
      <w:tr w:rsidR="0009060D" w:rsidRPr="00FA171A" w14:paraId="5AC0F919" w14:textId="77777777" w:rsidTr="0013531E">
        <w:tc>
          <w:tcPr>
            <w:tcW w:w="562" w:type="dxa"/>
          </w:tcPr>
          <w:p w14:paraId="518B19E3" w14:textId="72C17086" w:rsidR="00EC21EA" w:rsidRPr="00FA171A" w:rsidRDefault="00EC21EA" w:rsidP="00FA171A">
            <w:pPr>
              <w:jc w:val="both"/>
              <w:rPr>
                <w:rFonts w:ascii="Times New Roman" w:eastAsiaTheme="minorEastAsia" w:hAnsi="Times New Roman" w:cs="Times New Roman"/>
                <w:color w:val="000000" w:themeColor="text1"/>
                <w:sz w:val="18"/>
                <w:szCs w:val="18"/>
              </w:rPr>
            </w:pPr>
            <w:r w:rsidRPr="00FA171A">
              <w:rPr>
                <w:rFonts w:ascii="Times New Roman" w:eastAsiaTheme="minorEastAsia" w:hAnsi="Times New Roman" w:cs="Times New Roman"/>
                <w:color w:val="000000" w:themeColor="text1"/>
                <w:sz w:val="18"/>
                <w:szCs w:val="18"/>
              </w:rPr>
              <w:t>7</w:t>
            </w:r>
          </w:p>
        </w:tc>
        <w:tc>
          <w:tcPr>
            <w:tcW w:w="1276" w:type="dxa"/>
          </w:tcPr>
          <w:p w14:paraId="606CF819" w14:textId="029BCC27" w:rsidR="00EC21EA" w:rsidRPr="00FA171A" w:rsidRDefault="00A83E74" w:rsidP="00FA171A">
            <w:pPr>
              <w:jc w:val="both"/>
              <w:rPr>
                <w:rFonts w:ascii="Times New Roman" w:eastAsiaTheme="minorEastAsia" w:hAnsi="Times New Roman" w:cs="Times New Roman"/>
                <w:color w:val="000000" w:themeColor="text1"/>
                <w:sz w:val="18"/>
                <w:szCs w:val="18"/>
              </w:rPr>
            </w:pPr>
            <m:oMathPara>
              <m:oMath>
                <m:r>
                  <m:rPr>
                    <m:sty m:val="p"/>
                  </m:rPr>
                  <w:rPr>
                    <w:rFonts w:ascii="Cambria Math" w:eastAsiaTheme="minorEastAsia" w:hAnsi="Cambria Math" w:cs="Times New Roman"/>
                    <w:color w:val="000000" w:themeColor="text1"/>
                    <w:sz w:val="18"/>
                    <w:szCs w:val="18"/>
                    <w:lang w:val="en-US"/>
                  </w:rPr>
                  <m:t>t</m:t>
                </m:r>
              </m:oMath>
            </m:oMathPara>
          </w:p>
        </w:tc>
        <w:tc>
          <w:tcPr>
            <w:tcW w:w="5670" w:type="dxa"/>
          </w:tcPr>
          <w:p w14:paraId="4F76C0BB" w14:textId="70862E57" w:rsidR="00EC21EA" w:rsidRPr="00FA171A" w:rsidRDefault="001618CE" w:rsidP="00FA171A">
            <w:pPr>
              <w:jc w:val="both"/>
              <w:rPr>
                <w:rFonts w:ascii="Times New Roman" w:eastAsiaTheme="minorEastAsia" w:hAnsi="Times New Roman" w:cs="Times New Roman"/>
                <w:color w:val="000000" w:themeColor="text1"/>
                <w:sz w:val="18"/>
                <w:szCs w:val="18"/>
              </w:rPr>
            </w:pPr>
            <w:r w:rsidRPr="00FA171A">
              <w:rPr>
                <w:rFonts w:ascii="Times New Roman" w:eastAsiaTheme="minorEastAsia" w:hAnsi="Times New Roman" w:cs="Times New Roman"/>
                <w:color w:val="000000" w:themeColor="text1"/>
                <w:sz w:val="18"/>
                <w:szCs w:val="18"/>
              </w:rPr>
              <w:t>Time (for calculation)</w:t>
            </w:r>
          </w:p>
        </w:tc>
        <w:tc>
          <w:tcPr>
            <w:tcW w:w="1837" w:type="dxa"/>
          </w:tcPr>
          <w:p w14:paraId="19CCA41F" w14:textId="54A3F27B" w:rsidR="00EC21EA" w:rsidRPr="00FA171A" w:rsidRDefault="00A83E74" w:rsidP="00FA171A">
            <w:pPr>
              <w:jc w:val="both"/>
              <w:rPr>
                <w:rFonts w:ascii="Times New Roman" w:eastAsiaTheme="minorEastAsia" w:hAnsi="Times New Roman" w:cs="Times New Roman"/>
                <w:color w:val="000000" w:themeColor="text1"/>
                <w:sz w:val="18"/>
                <w:szCs w:val="18"/>
              </w:rPr>
            </w:pPr>
            <m:oMathPara>
              <m:oMath>
                <m:r>
                  <m:rPr>
                    <m:sty m:val="p"/>
                  </m:rPr>
                  <w:rPr>
                    <w:rFonts w:ascii="Cambria Math" w:eastAsiaTheme="minorEastAsia" w:hAnsi="Cambria Math" w:cs="Times New Roman"/>
                    <w:color w:val="000000" w:themeColor="text1"/>
                    <w:sz w:val="18"/>
                    <w:szCs w:val="18"/>
                  </w:rPr>
                  <m:t>120</m:t>
                </m:r>
                <m:r>
                  <m:rPr>
                    <m:sty m:val="p"/>
                  </m:rPr>
                  <w:rPr>
                    <w:rFonts w:ascii="Cambria Math" w:hAnsi="Cambria Math" w:cs="Times New Roman"/>
                    <w:color w:val="0F1115"/>
                    <w:sz w:val="18"/>
                    <w:szCs w:val="18"/>
                    <w:shd w:val="clear" w:color="auto" w:fill="FFFFFF"/>
                  </w:rPr>
                  <m:t>sec</m:t>
                </m:r>
              </m:oMath>
            </m:oMathPara>
          </w:p>
        </w:tc>
      </w:tr>
      <w:tr w:rsidR="0009060D" w:rsidRPr="00FA171A" w14:paraId="3A07E7D2" w14:textId="77777777" w:rsidTr="0013531E">
        <w:tc>
          <w:tcPr>
            <w:tcW w:w="562" w:type="dxa"/>
          </w:tcPr>
          <w:p w14:paraId="68EF49A2" w14:textId="0206C673" w:rsidR="00EC21EA" w:rsidRPr="00FA171A" w:rsidRDefault="00EC21EA" w:rsidP="00FA171A">
            <w:pPr>
              <w:jc w:val="both"/>
              <w:rPr>
                <w:rFonts w:ascii="Times New Roman" w:eastAsiaTheme="minorEastAsia" w:hAnsi="Times New Roman" w:cs="Times New Roman"/>
                <w:color w:val="000000" w:themeColor="text1"/>
                <w:sz w:val="18"/>
                <w:szCs w:val="18"/>
              </w:rPr>
            </w:pPr>
            <w:r w:rsidRPr="00FA171A">
              <w:rPr>
                <w:rFonts w:ascii="Times New Roman" w:eastAsiaTheme="minorEastAsia" w:hAnsi="Times New Roman" w:cs="Times New Roman"/>
                <w:color w:val="000000" w:themeColor="text1"/>
                <w:sz w:val="18"/>
                <w:szCs w:val="18"/>
              </w:rPr>
              <w:t>8</w:t>
            </w:r>
          </w:p>
        </w:tc>
        <w:tc>
          <w:tcPr>
            <w:tcW w:w="1276" w:type="dxa"/>
          </w:tcPr>
          <w:p w14:paraId="3EE8BA4C" w14:textId="57ED4A81" w:rsidR="00EC21EA" w:rsidRPr="00FA171A" w:rsidRDefault="00000000" w:rsidP="00FA171A">
            <w:pPr>
              <w:jc w:val="both"/>
              <w:rPr>
                <w:rFonts w:ascii="Times New Roman" w:eastAsiaTheme="minorEastAsia" w:hAnsi="Times New Roman" w:cs="Times New Roman"/>
                <w:color w:val="000000" w:themeColor="text1"/>
                <w:sz w:val="18"/>
                <w:szCs w:val="18"/>
              </w:rPr>
            </w:pPr>
            <m:oMathPara>
              <m:oMath>
                <m:sSub>
                  <m:sSubPr>
                    <m:ctrlPr>
                      <w:rPr>
                        <w:rFonts w:ascii="Cambria Math" w:eastAsiaTheme="minorEastAsia" w:hAnsi="Cambria Math" w:cs="Times New Roman"/>
                        <w:color w:val="000000" w:themeColor="text1"/>
                        <w:sz w:val="18"/>
                        <w:szCs w:val="18"/>
                      </w:rPr>
                    </m:ctrlPr>
                  </m:sSubPr>
                  <m:e>
                    <m:r>
                      <m:rPr>
                        <m:sty m:val="p"/>
                      </m:rPr>
                      <w:rPr>
                        <w:rFonts w:ascii="Cambria Math" w:eastAsiaTheme="minorEastAsia" w:hAnsi="Cambria Math" w:cs="Times New Roman"/>
                        <w:color w:val="000000" w:themeColor="text1"/>
                        <w:sz w:val="18"/>
                        <w:szCs w:val="18"/>
                      </w:rPr>
                      <m:t>m</m:t>
                    </m:r>
                  </m:e>
                  <m:sub>
                    <m:r>
                      <m:rPr>
                        <m:sty m:val="p"/>
                      </m:rPr>
                      <w:rPr>
                        <w:rFonts w:ascii="Cambria Math" w:eastAsiaTheme="minorEastAsia" w:hAnsi="Cambria Math" w:cs="Times New Roman"/>
                        <w:color w:val="000000" w:themeColor="text1"/>
                        <w:sz w:val="18"/>
                        <w:szCs w:val="18"/>
                      </w:rPr>
                      <m:t>1</m:t>
                    </m:r>
                  </m:sub>
                </m:sSub>
              </m:oMath>
            </m:oMathPara>
          </w:p>
        </w:tc>
        <w:tc>
          <w:tcPr>
            <w:tcW w:w="5670" w:type="dxa"/>
          </w:tcPr>
          <w:p w14:paraId="013FC56A" w14:textId="59F1035C" w:rsidR="00EC21EA" w:rsidRPr="00FA171A" w:rsidRDefault="001618CE" w:rsidP="00FA171A">
            <w:pPr>
              <w:jc w:val="both"/>
              <w:rPr>
                <w:rFonts w:ascii="Times New Roman" w:eastAsiaTheme="minorEastAsia" w:hAnsi="Times New Roman" w:cs="Times New Roman"/>
                <w:color w:val="000000" w:themeColor="text1"/>
                <w:sz w:val="18"/>
                <w:szCs w:val="18"/>
                <w:lang w:val="en-US"/>
              </w:rPr>
            </w:pPr>
            <w:r w:rsidRPr="00FA171A">
              <w:rPr>
                <w:rFonts w:ascii="Times New Roman" w:eastAsiaTheme="minorEastAsia" w:hAnsi="Times New Roman" w:cs="Times New Roman"/>
                <w:color w:val="000000" w:themeColor="text1"/>
                <w:sz w:val="18"/>
                <w:szCs w:val="18"/>
                <w:lang w:val="en-US"/>
              </w:rPr>
              <w:t>The mass of the pendulum having a vibration drive</w:t>
            </w:r>
          </w:p>
        </w:tc>
        <w:tc>
          <w:tcPr>
            <w:tcW w:w="1837" w:type="dxa"/>
          </w:tcPr>
          <w:p w14:paraId="068511C8" w14:textId="7803389B" w:rsidR="00EC21EA" w:rsidRPr="00FA171A" w:rsidRDefault="00A83E74" w:rsidP="00FA171A">
            <w:pPr>
              <w:jc w:val="both"/>
              <w:rPr>
                <w:rFonts w:ascii="Times New Roman" w:eastAsiaTheme="minorEastAsia" w:hAnsi="Times New Roman" w:cs="Times New Roman"/>
                <w:i/>
                <w:color w:val="000000" w:themeColor="text1"/>
                <w:sz w:val="18"/>
                <w:szCs w:val="18"/>
                <w:lang w:val="en-US"/>
              </w:rPr>
            </w:pPr>
            <m:oMathPara>
              <m:oMath>
                <m:r>
                  <m:rPr>
                    <m:sty m:val="p"/>
                  </m:rPr>
                  <w:rPr>
                    <w:rFonts w:ascii="Cambria Math" w:eastAsiaTheme="minorEastAsia" w:hAnsi="Cambria Math" w:cs="Times New Roman"/>
                    <w:color w:val="000000" w:themeColor="text1"/>
                    <w:sz w:val="18"/>
                    <w:szCs w:val="18"/>
                  </w:rPr>
                  <m:t xml:space="preserve">0.2 </m:t>
                </m:r>
                <m:r>
                  <m:rPr>
                    <m:sty m:val="p"/>
                  </m:rPr>
                  <w:rPr>
                    <w:rFonts w:ascii="Cambria Math" w:eastAsiaTheme="minorEastAsia" w:hAnsi="Cambria Math" w:cs="Times New Roman"/>
                    <w:color w:val="000000" w:themeColor="text1"/>
                    <w:sz w:val="18"/>
                    <w:szCs w:val="18"/>
                    <w:lang w:val="en-US"/>
                  </w:rPr>
                  <m:t>kg</m:t>
                </m:r>
              </m:oMath>
            </m:oMathPara>
          </w:p>
        </w:tc>
      </w:tr>
      <w:tr w:rsidR="0009060D" w:rsidRPr="00FA171A" w14:paraId="67A3A190" w14:textId="77777777" w:rsidTr="0013531E">
        <w:tc>
          <w:tcPr>
            <w:tcW w:w="562" w:type="dxa"/>
          </w:tcPr>
          <w:p w14:paraId="5A5F414F" w14:textId="66E053B1" w:rsidR="00EC21EA" w:rsidRPr="00FA171A" w:rsidRDefault="00EC21EA" w:rsidP="00FA171A">
            <w:pPr>
              <w:jc w:val="both"/>
              <w:rPr>
                <w:rFonts w:ascii="Times New Roman" w:eastAsiaTheme="minorEastAsia" w:hAnsi="Times New Roman" w:cs="Times New Roman"/>
                <w:color w:val="000000" w:themeColor="text1"/>
                <w:sz w:val="18"/>
                <w:szCs w:val="18"/>
              </w:rPr>
            </w:pPr>
            <w:r w:rsidRPr="00FA171A">
              <w:rPr>
                <w:rFonts w:ascii="Times New Roman" w:eastAsiaTheme="minorEastAsia" w:hAnsi="Times New Roman" w:cs="Times New Roman"/>
                <w:color w:val="000000" w:themeColor="text1"/>
                <w:sz w:val="18"/>
                <w:szCs w:val="18"/>
              </w:rPr>
              <w:t>9</w:t>
            </w:r>
          </w:p>
        </w:tc>
        <w:tc>
          <w:tcPr>
            <w:tcW w:w="1276" w:type="dxa"/>
          </w:tcPr>
          <w:p w14:paraId="13596884" w14:textId="0B14D5C7" w:rsidR="00EC21EA" w:rsidRPr="00FA171A" w:rsidRDefault="00000000" w:rsidP="00FA171A">
            <w:pPr>
              <w:jc w:val="both"/>
              <w:rPr>
                <w:rFonts w:ascii="Times New Roman" w:eastAsiaTheme="minorEastAsia" w:hAnsi="Times New Roman" w:cs="Times New Roman"/>
                <w:color w:val="000000" w:themeColor="text1"/>
                <w:sz w:val="18"/>
                <w:szCs w:val="18"/>
              </w:rPr>
            </w:pPr>
            <m:oMathPara>
              <m:oMath>
                <m:sSub>
                  <m:sSubPr>
                    <m:ctrlPr>
                      <w:rPr>
                        <w:rFonts w:ascii="Cambria Math" w:eastAsiaTheme="minorEastAsia" w:hAnsi="Cambria Math" w:cs="Times New Roman"/>
                        <w:color w:val="000000" w:themeColor="text1"/>
                        <w:sz w:val="18"/>
                        <w:szCs w:val="18"/>
                      </w:rPr>
                    </m:ctrlPr>
                  </m:sSubPr>
                  <m:e>
                    <m:r>
                      <m:rPr>
                        <m:sty m:val="p"/>
                      </m:rPr>
                      <w:rPr>
                        <w:rFonts w:ascii="Cambria Math" w:eastAsiaTheme="minorEastAsia" w:hAnsi="Cambria Math" w:cs="Times New Roman"/>
                        <w:color w:val="000000" w:themeColor="text1"/>
                        <w:sz w:val="18"/>
                        <w:szCs w:val="18"/>
                      </w:rPr>
                      <m:t>m</m:t>
                    </m:r>
                  </m:e>
                  <m:sub>
                    <m:r>
                      <m:rPr>
                        <m:sty m:val="p"/>
                      </m:rPr>
                      <w:rPr>
                        <w:rFonts w:ascii="Cambria Math" w:eastAsiaTheme="minorEastAsia" w:hAnsi="Cambria Math" w:cs="Times New Roman"/>
                        <w:color w:val="000000" w:themeColor="text1"/>
                        <w:sz w:val="18"/>
                        <w:szCs w:val="18"/>
                      </w:rPr>
                      <m:t>0</m:t>
                    </m:r>
                  </m:sub>
                </m:sSub>
              </m:oMath>
            </m:oMathPara>
          </w:p>
        </w:tc>
        <w:tc>
          <w:tcPr>
            <w:tcW w:w="5670" w:type="dxa"/>
          </w:tcPr>
          <w:p w14:paraId="680B55B6" w14:textId="575AE166" w:rsidR="00EC21EA" w:rsidRPr="00FA171A" w:rsidRDefault="001618CE" w:rsidP="00FA171A">
            <w:pPr>
              <w:jc w:val="both"/>
              <w:rPr>
                <w:rFonts w:ascii="Times New Roman" w:eastAsiaTheme="minorEastAsia" w:hAnsi="Times New Roman" w:cs="Times New Roman"/>
                <w:color w:val="000000" w:themeColor="text1"/>
                <w:sz w:val="18"/>
                <w:szCs w:val="18"/>
              </w:rPr>
            </w:pPr>
            <w:r w:rsidRPr="00FA171A">
              <w:rPr>
                <w:rFonts w:ascii="Times New Roman" w:eastAsiaTheme="minorEastAsia" w:hAnsi="Times New Roman" w:cs="Times New Roman"/>
                <w:color w:val="000000" w:themeColor="text1"/>
                <w:sz w:val="18"/>
                <w:szCs w:val="18"/>
              </w:rPr>
              <w:t>Vibration drive imbalance mass</w:t>
            </w:r>
          </w:p>
        </w:tc>
        <w:tc>
          <w:tcPr>
            <w:tcW w:w="1837" w:type="dxa"/>
          </w:tcPr>
          <w:p w14:paraId="15E40515" w14:textId="719717A2" w:rsidR="00EC21EA" w:rsidRPr="00FA171A" w:rsidRDefault="00A83E74" w:rsidP="00FA171A">
            <w:pPr>
              <w:jc w:val="both"/>
              <w:rPr>
                <w:rFonts w:ascii="Times New Roman" w:eastAsiaTheme="minorEastAsia" w:hAnsi="Times New Roman" w:cs="Times New Roman"/>
                <w:color w:val="000000" w:themeColor="text1"/>
                <w:sz w:val="18"/>
                <w:szCs w:val="18"/>
              </w:rPr>
            </w:pPr>
            <m:oMathPara>
              <m:oMath>
                <m:r>
                  <m:rPr>
                    <m:sty m:val="p"/>
                  </m:rPr>
                  <w:rPr>
                    <w:rFonts w:ascii="Cambria Math" w:eastAsiaTheme="minorEastAsia" w:hAnsi="Cambria Math" w:cs="Times New Roman"/>
                    <w:color w:val="000000" w:themeColor="text1"/>
                    <w:sz w:val="18"/>
                    <w:szCs w:val="18"/>
                  </w:rPr>
                  <m:t>1.2 kg</m:t>
                </m:r>
              </m:oMath>
            </m:oMathPara>
          </w:p>
        </w:tc>
      </w:tr>
      <w:tr w:rsidR="0009060D" w:rsidRPr="00FA171A" w14:paraId="41DA183A" w14:textId="77777777" w:rsidTr="0013531E">
        <w:tc>
          <w:tcPr>
            <w:tcW w:w="562" w:type="dxa"/>
          </w:tcPr>
          <w:p w14:paraId="77B200B1" w14:textId="23C2C253" w:rsidR="00EC21EA" w:rsidRPr="00FA171A" w:rsidRDefault="00EC21EA" w:rsidP="00FA171A">
            <w:pPr>
              <w:jc w:val="both"/>
              <w:rPr>
                <w:rFonts w:ascii="Times New Roman" w:eastAsiaTheme="minorEastAsia" w:hAnsi="Times New Roman" w:cs="Times New Roman"/>
                <w:color w:val="000000" w:themeColor="text1"/>
                <w:sz w:val="18"/>
                <w:szCs w:val="18"/>
              </w:rPr>
            </w:pPr>
            <w:r w:rsidRPr="00FA171A">
              <w:rPr>
                <w:rFonts w:ascii="Times New Roman" w:eastAsiaTheme="minorEastAsia" w:hAnsi="Times New Roman" w:cs="Times New Roman"/>
                <w:color w:val="000000" w:themeColor="text1"/>
                <w:sz w:val="18"/>
                <w:szCs w:val="18"/>
              </w:rPr>
              <w:t>10</w:t>
            </w:r>
          </w:p>
        </w:tc>
        <w:tc>
          <w:tcPr>
            <w:tcW w:w="1276" w:type="dxa"/>
          </w:tcPr>
          <w:p w14:paraId="02D173B3" w14:textId="30095613" w:rsidR="00EC21EA" w:rsidRPr="00FA171A" w:rsidRDefault="00A83E74" w:rsidP="00FA171A">
            <w:pPr>
              <w:jc w:val="both"/>
              <w:rPr>
                <w:rFonts w:ascii="Times New Roman" w:eastAsiaTheme="minorEastAsia" w:hAnsi="Times New Roman" w:cs="Times New Roman"/>
                <w:color w:val="000000" w:themeColor="text1"/>
                <w:sz w:val="18"/>
                <w:szCs w:val="18"/>
              </w:rPr>
            </w:pPr>
            <m:oMathPara>
              <m:oMath>
                <m:r>
                  <m:rPr>
                    <m:scr m:val="script"/>
                    <m:sty m:val="p"/>
                  </m:rPr>
                  <w:rPr>
                    <w:rFonts w:ascii="Cambria Math" w:eastAsiaTheme="minorEastAsia" w:hAnsi="Cambria Math" w:cs="Times New Roman"/>
                    <w:color w:val="000000" w:themeColor="text1"/>
                    <w:sz w:val="18"/>
                    <w:szCs w:val="18"/>
                  </w:rPr>
                  <m:t>H</m:t>
                </m:r>
              </m:oMath>
            </m:oMathPara>
          </w:p>
        </w:tc>
        <w:tc>
          <w:tcPr>
            <w:tcW w:w="5670" w:type="dxa"/>
          </w:tcPr>
          <w:p w14:paraId="385054FF" w14:textId="06F429DF" w:rsidR="00EC21EA" w:rsidRPr="00FA171A" w:rsidRDefault="001618CE" w:rsidP="00FA171A">
            <w:pPr>
              <w:jc w:val="both"/>
              <w:rPr>
                <w:rFonts w:ascii="Times New Roman" w:eastAsiaTheme="minorEastAsia" w:hAnsi="Times New Roman" w:cs="Times New Roman"/>
                <w:color w:val="000000" w:themeColor="text1"/>
                <w:sz w:val="18"/>
                <w:szCs w:val="18"/>
              </w:rPr>
            </w:pPr>
            <w:r w:rsidRPr="00FA171A">
              <w:rPr>
                <w:rFonts w:ascii="Times New Roman" w:eastAsiaTheme="minorEastAsia" w:hAnsi="Times New Roman" w:cs="Times New Roman"/>
                <w:color w:val="000000" w:themeColor="text1"/>
                <w:sz w:val="18"/>
                <w:szCs w:val="18"/>
              </w:rPr>
              <w:t>Dimensionless quantity</w:t>
            </w:r>
          </w:p>
        </w:tc>
        <w:tc>
          <w:tcPr>
            <w:tcW w:w="1837" w:type="dxa"/>
          </w:tcPr>
          <w:p w14:paraId="7CD9929A" w14:textId="0AB6B3B7" w:rsidR="00EC21EA" w:rsidRPr="00FA171A" w:rsidRDefault="00A83E74" w:rsidP="00FA171A">
            <w:pPr>
              <w:jc w:val="both"/>
              <w:rPr>
                <w:rFonts w:ascii="Times New Roman" w:eastAsiaTheme="minorEastAsia" w:hAnsi="Times New Roman" w:cs="Times New Roman"/>
                <w:color w:val="000000" w:themeColor="text1"/>
                <w:sz w:val="18"/>
                <w:szCs w:val="18"/>
              </w:rPr>
            </w:pPr>
            <m:oMathPara>
              <m:oMath>
                <m:r>
                  <m:rPr>
                    <m:sty m:val="p"/>
                  </m:rPr>
                  <w:rPr>
                    <w:rFonts w:ascii="Cambria Math" w:eastAsiaTheme="minorEastAsia" w:hAnsi="Cambria Math" w:cs="Times New Roman"/>
                    <w:color w:val="000000" w:themeColor="text1"/>
                    <w:sz w:val="18"/>
                    <w:szCs w:val="18"/>
                  </w:rPr>
                  <m:t>4.1</m:t>
                </m:r>
              </m:oMath>
            </m:oMathPara>
          </w:p>
        </w:tc>
      </w:tr>
      <w:tr w:rsidR="0009060D" w:rsidRPr="00FA171A" w14:paraId="328A2E3B" w14:textId="77777777" w:rsidTr="0013531E">
        <w:tc>
          <w:tcPr>
            <w:tcW w:w="562" w:type="dxa"/>
          </w:tcPr>
          <w:p w14:paraId="2931AFC4" w14:textId="4EB32093" w:rsidR="00EC21EA" w:rsidRPr="00FA171A" w:rsidRDefault="00EC21EA" w:rsidP="00FA171A">
            <w:pPr>
              <w:jc w:val="both"/>
              <w:rPr>
                <w:rFonts w:ascii="Times New Roman" w:eastAsiaTheme="minorEastAsia" w:hAnsi="Times New Roman" w:cs="Times New Roman"/>
                <w:color w:val="000000" w:themeColor="text1"/>
                <w:sz w:val="18"/>
                <w:szCs w:val="18"/>
              </w:rPr>
            </w:pPr>
            <w:r w:rsidRPr="00FA171A">
              <w:rPr>
                <w:rFonts w:ascii="Times New Roman" w:eastAsiaTheme="minorEastAsia" w:hAnsi="Times New Roman" w:cs="Times New Roman"/>
                <w:color w:val="000000" w:themeColor="text1"/>
                <w:sz w:val="18"/>
                <w:szCs w:val="18"/>
              </w:rPr>
              <w:t>11</w:t>
            </w:r>
          </w:p>
        </w:tc>
        <w:tc>
          <w:tcPr>
            <w:tcW w:w="1276" w:type="dxa"/>
          </w:tcPr>
          <w:p w14:paraId="7230A813" w14:textId="470C4A43" w:rsidR="00EC21EA" w:rsidRPr="00FA171A" w:rsidRDefault="00A83E74" w:rsidP="00FA171A">
            <w:pPr>
              <w:jc w:val="both"/>
              <w:rPr>
                <w:rFonts w:ascii="Times New Roman" w:eastAsiaTheme="minorEastAsia" w:hAnsi="Times New Roman" w:cs="Times New Roman"/>
                <w:color w:val="000000" w:themeColor="text1"/>
                <w:sz w:val="18"/>
                <w:szCs w:val="18"/>
              </w:rPr>
            </w:pPr>
            <m:oMathPara>
              <m:oMath>
                <m:r>
                  <m:rPr>
                    <m:sty m:val="p"/>
                  </m:rPr>
                  <w:rPr>
                    <w:rFonts w:ascii="Cambria Math" w:eastAsiaTheme="minorEastAsia" w:hAnsi="Cambria Math" w:cs="Times New Roman"/>
                    <w:color w:val="000000" w:themeColor="text1"/>
                    <w:sz w:val="18"/>
                    <w:szCs w:val="18"/>
                    <w:lang w:val="en-US"/>
                  </w:rPr>
                  <m:t>J</m:t>
                </m:r>
              </m:oMath>
            </m:oMathPara>
          </w:p>
        </w:tc>
        <w:tc>
          <w:tcPr>
            <w:tcW w:w="5670" w:type="dxa"/>
          </w:tcPr>
          <w:p w14:paraId="4FACD1BE" w14:textId="37483968" w:rsidR="00EC21EA" w:rsidRPr="00FA171A" w:rsidRDefault="001618CE" w:rsidP="00FA171A">
            <w:pPr>
              <w:jc w:val="both"/>
              <w:rPr>
                <w:rFonts w:ascii="Times New Roman" w:eastAsiaTheme="minorEastAsia" w:hAnsi="Times New Roman" w:cs="Times New Roman"/>
                <w:color w:val="000000" w:themeColor="text1"/>
                <w:sz w:val="18"/>
                <w:szCs w:val="18"/>
                <w:lang w:val="en-US"/>
              </w:rPr>
            </w:pPr>
            <w:r w:rsidRPr="00FA171A">
              <w:rPr>
                <w:rFonts w:ascii="Times New Roman" w:eastAsiaTheme="minorEastAsia" w:hAnsi="Times New Roman" w:cs="Times New Roman"/>
                <w:color w:val="000000" w:themeColor="text1"/>
                <w:sz w:val="18"/>
                <w:szCs w:val="18"/>
                <w:lang w:val="en-US"/>
              </w:rPr>
              <w:t>Moment of inertia of the unbalance relative to the axis of rotation</w:t>
            </w:r>
          </w:p>
        </w:tc>
        <w:tc>
          <w:tcPr>
            <w:tcW w:w="1837" w:type="dxa"/>
          </w:tcPr>
          <w:p w14:paraId="33F75525" w14:textId="2697241E" w:rsidR="00EC21EA" w:rsidRPr="00FA171A" w:rsidRDefault="00A83E74" w:rsidP="00FA171A">
            <w:pPr>
              <w:jc w:val="both"/>
              <w:rPr>
                <w:rFonts w:ascii="Times New Roman" w:eastAsiaTheme="minorEastAsia" w:hAnsi="Times New Roman" w:cs="Times New Roman"/>
                <w:color w:val="000000" w:themeColor="text1"/>
                <w:sz w:val="18"/>
                <w:szCs w:val="18"/>
              </w:rPr>
            </w:pPr>
            <w:bookmarkStart w:id="17" w:name="_Hlk196536341"/>
            <m:oMathPara>
              <m:oMath>
                <m:r>
                  <m:rPr>
                    <m:sty m:val="p"/>
                  </m:rPr>
                  <w:rPr>
                    <w:rFonts w:ascii="Cambria Math" w:eastAsiaTheme="minorEastAsia" w:hAnsi="Cambria Math" w:cs="Times New Roman"/>
                    <w:color w:val="000000" w:themeColor="text1"/>
                    <w:sz w:val="18"/>
                    <w:szCs w:val="18"/>
                  </w:rPr>
                  <m:t>0.002</m:t>
                </m:r>
                <m:r>
                  <m:rPr>
                    <m:sty m:val="p"/>
                  </m:rPr>
                  <w:rPr>
                    <w:rFonts w:ascii="Cambria Math" w:hAnsi="Cambria Math" w:cs="Times New Roman"/>
                    <w:color w:val="0F1115"/>
                    <w:sz w:val="18"/>
                    <w:szCs w:val="18"/>
                    <w:shd w:val="clear" w:color="auto" w:fill="FFFFFF"/>
                  </w:rPr>
                  <m:t>kg·m²</m:t>
                </m:r>
              </m:oMath>
            </m:oMathPara>
            <w:bookmarkEnd w:id="17"/>
          </w:p>
        </w:tc>
      </w:tr>
      <w:tr w:rsidR="0009060D" w:rsidRPr="00FA171A" w14:paraId="64905DA9" w14:textId="77777777" w:rsidTr="0013531E">
        <w:tc>
          <w:tcPr>
            <w:tcW w:w="562" w:type="dxa"/>
          </w:tcPr>
          <w:p w14:paraId="3C9C78AB" w14:textId="0F4C0F11" w:rsidR="00EC21EA" w:rsidRPr="00FA171A" w:rsidRDefault="00EC21EA" w:rsidP="00FA171A">
            <w:pPr>
              <w:jc w:val="both"/>
              <w:rPr>
                <w:rFonts w:ascii="Times New Roman" w:eastAsiaTheme="minorEastAsia" w:hAnsi="Times New Roman" w:cs="Times New Roman"/>
                <w:color w:val="000000" w:themeColor="text1"/>
                <w:sz w:val="18"/>
                <w:szCs w:val="18"/>
                <w:lang w:val="en-US"/>
              </w:rPr>
            </w:pPr>
            <w:r w:rsidRPr="00FA171A">
              <w:rPr>
                <w:rFonts w:ascii="Times New Roman" w:eastAsiaTheme="minorEastAsia" w:hAnsi="Times New Roman" w:cs="Times New Roman"/>
                <w:color w:val="000000" w:themeColor="text1"/>
                <w:sz w:val="18"/>
                <w:szCs w:val="18"/>
              </w:rPr>
              <w:t>12</w:t>
            </w:r>
          </w:p>
        </w:tc>
        <w:tc>
          <w:tcPr>
            <w:tcW w:w="1276" w:type="dxa"/>
          </w:tcPr>
          <w:p w14:paraId="59CE0346" w14:textId="333B8005" w:rsidR="00EC21EA" w:rsidRPr="00FA171A" w:rsidRDefault="00A83E74" w:rsidP="00FA171A">
            <w:pPr>
              <w:jc w:val="both"/>
              <w:rPr>
                <w:rFonts w:ascii="Times New Roman" w:eastAsiaTheme="minorEastAsia" w:hAnsi="Times New Roman" w:cs="Times New Roman"/>
                <w:color w:val="000000" w:themeColor="text1"/>
                <w:sz w:val="18"/>
                <w:szCs w:val="18"/>
              </w:rPr>
            </w:pPr>
            <m:oMathPara>
              <m:oMath>
                <m:r>
                  <m:rPr>
                    <m:sty m:val="p"/>
                  </m:rPr>
                  <w:rPr>
                    <w:rFonts w:ascii="Cambria Math" w:hAnsi="Cambria Math" w:cs="Times New Roman"/>
                    <w:color w:val="000000" w:themeColor="text1"/>
                    <w:sz w:val="18"/>
                    <w:szCs w:val="18"/>
                  </w:rPr>
                  <m:t>r</m:t>
                </m:r>
              </m:oMath>
            </m:oMathPara>
          </w:p>
        </w:tc>
        <w:tc>
          <w:tcPr>
            <w:tcW w:w="5670" w:type="dxa"/>
          </w:tcPr>
          <w:p w14:paraId="4F607563" w14:textId="52DC584D" w:rsidR="00EC21EA" w:rsidRPr="00FA171A" w:rsidRDefault="001618CE" w:rsidP="00FA171A">
            <w:pPr>
              <w:jc w:val="both"/>
              <w:rPr>
                <w:rFonts w:ascii="Times New Roman" w:hAnsi="Times New Roman" w:cs="Times New Roman"/>
                <w:color w:val="000000" w:themeColor="text1"/>
                <w:sz w:val="18"/>
                <w:szCs w:val="18"/>
                <w:lang w:val="en-US"/>
              </w:rPr>
            </w:pPr>
            <w:r w:rsidRPr="00FA171A">
              <w:rPr>
                <w:rFonts w:ascii="Times New Roman" w:hAnsi="Times New Roman" w:cs="Times New Roman"/>
                <w:color w:val="000000" w:themeColor="text1"/>
                <w:sz w:val="18"/>
                <w:szCs w:val="18"/>
                <w:lang w:val="en-US"/>
              </w:rPr>
              <w:t>Eccentricity of the imbalance mass relative to the axis of rotation</w:t>
            </w:r>
          </w:p>
        </w:tc>
        <w:tc>
          <w:tcPr>
            <w:tcW w:w="1837" w:type="dxa"/>
          </w:tcPr>
          <w:p w14:paraId="42843274" w14:textId="1FEE6A01" w:rsidR="00EC21EA" w:rsidRPr="00FA171A" w:rsidRDefault="00A83E74" w:rsidP="00FA171A">
            <w:pPr>
              <w:jc w:val="both"/>
              <w:rPr>
                <w:rFonts w:ascii="Times New Roman" w:eastAsiaTheme="minorEastAsia" w:hAnsi="Times New Roman" w:cs="Times New Roman"/>
                <w:color w:val="000000" w:themeColor="text1"/>
                <w:sz w:val="18"/>
                <w:szCs w:val="18"/>
              </w:rPr>
            </w:pPr>
            <m:oMathPara>
              <m:oMath>
                <m:r>
                  <m:rPr>
                    <m:sty m:val="p"/>
                  </m:rPr>
                  <w:rPr>
                    <w:rFonts w:ascii="Cambria Math" w:eastAsiaTheme="minorEastAsia" w:hAnsi="Cambria Math" w:cs="Times New Roman"/>
                    <w:color w:val="000000" w:themeColor="text1"/>
                    <w:sz w:val="18"/>
                    <w:szCs w:val="18"/>
                  </w:rPr>
                  <m:t>1.4m</m:t>
                </m:r>
              </m:oMath>
            </m:oMathPara>
          </w:p>
        </w:tc>
      </w:tr>
      <w:tr w:rsidR="0009060D" w:rsidRPr="00FA171A" w14:paraId="2913D338" w14:textId="77777777" w:rsidTr="0013531E">
        <w:tc>
          <w:tcPr>
            <w:tcW w:w="562" w:type="dxa"/>
          </w:tcPr>
          <w:p w14:paraId="45EB4961" w14:textId="18822C38" w:rsidR="00EC21EA" w:rsidRPr="00FA171A" w:rsidRDefault="00EC21EA" w:rsidP="00FA171A">
            <w:pPr>
              <w:jc w:val="both"/>
              <w:rPr>
                <w:rFonts w:ascii="Times New Roman" w:eastAsiaTheme="minorEastAsia" w:hAnsi="Times New Roman" w:cs="Times New Roman"/>
                <w:color w:val="000000" w:themeColor="text1"/>
                <w:sz w:val="18"/>
                <w:szCs w:val="18"/>
              </w:rPr>
            </w:pPr>
            <w:r w:rsidRPr="00FA171A">
              <w:rPr>
                <w:rFonts w:ascii="Times New Roman" w:eastAsiaTheme="minorEastAsia" w:hAnsi="Times New Roman" w:cs="Times New Roman"/>
                <w:color w:val="000000" w:themeColor="text1"/>
                <w:sz w:val="18"/>
                <w:szCs w:val="18"/>
              </w:rPr>
              <w:t>13</w:t>
            </w:r>
          </w:p>
        </w:tc>
        <w:tc>
          <w:tcPr>
            <w:tcW w:w="1276" w:type="dxa"/>
          </w:tcPr>
          <w:p w14:paraId="6E6ADC03" w14:textId="73F3EEE7" w:rsidR="00EC21EA" w:rsidRPr="00FA171A" w:rsidRDefault="00A83E74" w:rsidP="00FA171A">
            <w:pPr>
              <w:jc w:val="both"/>
              <w:rPr>
                <w:rFonts w:ascii="Times New Roman" w:eastAsia="Times New Roman" w:hAnsi="Times New Roman" w:cs="Times New Roman"/>
                <w:color w:val="000000" w:themeColor="text1"/>
                <w:sz w:val="18"/>
                <w:szCs w:val="18"/>
              </w:rPr>
            </w:pPr>
            <m:oMathPara>
              <m:oMath>
                <m:r>
                  <m:rPr>
                    <m:sty m:val="p"/>
                  </m:rPr>
                  <w:rPr>
                    <w:rFonts w:ascii="Cambria Math" w:eastAsiaTheme="minorEastAsia" w:hAnsi="Cambria Math" w:cs="Times New Roman"/>
                    <w:color w:val="000000" w:themeColor="text1"/>
                    <w:sz w:val="18"/>
                    <w:szCs w:val="18"/>
                    <w:lang w:val="uz-Cyrl-UZ"/>
                  </w:rPr>
                  <m:t>μ</m:t>
                </m:r>
              </m:oMath>
            </m:oMathPara>
          </w:p>
        </w:tc>
        <w:tc>
          <w:tcPr>
            <w:tcW w:w="5670" w:type="dxa"/>
          </w:tcPr>
          <w:p w14:paraId="14874DC3" w14:textId="123B88AB" w:rsidR="00EC21EA" w:rsidRPr="00FA171A" w:rsidRDefault="001618CE" w:rsidP="00FA171A">
            <w:pPr>
              <w:jc w:val="both"/>
              <w:rPr>
                <w:rFonts w:ascii="Times New Roman" w:eastAsiaTheme="minorEastAsia" w:hAnsi="Times New Roman" w:cs="Times New Roman"/>
                <w:color w:val="000000" w:themeColor="text1"/>
                <w:sz w:val="18"/>
                <w:szCs w:val="18"/>
                <w:lang w:val="en-US"/>
              </w:rPr>
            </w:pPr>
            <w:r w:rsidRPr="00FA171A">
              <w:rPr>
                <w:rFonts w:ascii="Times New Roman" w:eastAsiaTheme="minorEastAsia" w:hAnsi="Times New Roman" w:cs="Times New Roman"/>
                <w:color w:val="000000" w:themeColor="text1"/>
                <w:sz w:val="18"/>
                <w:szCs w:val="18"/>
                <w:lang w:val="en-US"/>
              </w:rPr>
              <w:t>Power balance of milling machines using vibration exciters</w:t>
            </w:r>
          </w:p>
        </w:tc>
        <w:tc>
          <w:tcPr>
            <w:tcW w:w="1837" w:type="dxa"/>
          </w:tcPr>
          <w:p w14:paraId="25BEF042" w14:textId="6EBE6719" w:rsidR="00EC21EA" w:rsidRPr="00FA171A" w:rsidRDefault="0099277C" w:rsidP="00FA171A">
            <w:pPr>
              <w:jc w:val="both"/>
              <w:rPr>
                <w:rFonts w:ascii="Times New Roman" w:eastAsiaTheme="minorEastAsia" w:hAnsi="Times New Roman" w:cs="Times New Roman"/>
                <w:color w:val="000000" w:themeColor="text1"/>
                <w:sz w:val="18"/>
                <w:szCs w:val="18"/>
              </w:rPr>
            </w:pPr>
            <m:oMathPara>
              <m:oMath>
                <m:r>
                  <m:rPr>
                    <m:sty m:val="p"/>
                  </m:rPr>
                  <w:rPr>
                    <w:rFonts w:ascii="Cambria Math" w:hAnsi="Cambria Math" w:cs="Times New Roman"/>
                    <w:color w:val="0F1115"/>
                    <w:sz w:val="18"/>
                    <w:szCs w:val="18"/>
                    <w:shd w:val="clear" w:color="auto" w:fill="FFFFFF"/>
                  </w:rPr>
                  <m:t>140 J/sec</m:t>
                </m:r>
              </m:oMath>
            </m:oMathPara>
          </w:p>
        </w:tc>
      </w:tr>
      <w:tr w:rsidR="0009060D" w:rsidRPr="00FA171A" w14:paraId="1A7623EE" w14:textId="77777777" w:rsidTr="0013531E">
        <w:tc>
          <w:tcPr>
            <w:tcW w:w="562" w:type="dxa"/>
          </w:tcPr>
          <w:p w14:paraId="0A732E53" w14:textId="414EE12F" w:rsidR="00EC21EA" w:rsidRPr="00FA171A" w:rsidRDefault="00EC21EA" w:rsidP="00FA171A">
            <w:pPr>
              <w:jc w:val="both"/>
              <w:rPr>
                <w:rFonts w:ascii="Times New Roman" w:eastAsiaTheme="minorEastAsia" w:hAnsi="Times New Roman" w:cs="Times New Roman"/>
                <w:color w:val="000000" w:themeColor="text1"/>
                <w:sz w:val="18"/>
                <w:szCs w:val="18"/>
              </w:rPr>
            </w:pPr>
            <w:r w:rsidRPr="00FA171A">
              <w:rPr>
                <w:rFonts w:ascii="Times New Roman" w:eastAsiaTheme="minorEastAsia" w:hAnsi="Times New Roman" w:cs="Times New Roman"/>
                <w:color w:val="000000" w:themeColor="text1"/>
                <w:sz w:val="18"/>
                <w:szCs w:val="18"/>
              </w:rPr>
              <w:t>14</w:t>
            </w:r>
          </w:p>
        </w:tc>
        <w:tc>
          <w:tcPr>
            <w:tcW w:w="1276" w:type="dxa"/>
          </w:tcPr>
          <w:p w14:paraId="7FC4E59D" w14:textId="17422EDF" w:rsidR="00EC21EA" w:rsidRPr="00FA171A" w:rsidRDefault="00A83E74" w:rsidP="00FA171A">
            <w:pPr>
              <w:jc w:val="both"/>
              <w:rPr>
                <w:rFonts w:ascii="Times New Roman" w:eastAsia="Times New Roman" w:hAnsi="Times New Roman" w:cs="Times New Roman"/>
                <w:color w:val="000000" w:themeColor="text1"/>
                <w:sz w:val="18"/>
                <w:szCs w:val="18"/>
              </w:rPr>
            </w:pPr>
            <m:oMathPara>
              <m:oMath>
                <m:r>
                  <m:rPr>
                    <m:sty m:val="p"/>
                  </m:rPr>
                  <w:rPr>
                    <w:rFonts w:ascii="Cambria Math" w:eastAsiaTheme="minorEastAsia" w:hAnsi="Cambria Math" w:cs="Times New Roman"/>
                    <w:color w:val="000000" w:themeColor="text1"/>
                    <w:sz w:val="18"/>
                    <w:szCs w:val="18"/>
                  </w:rPr>
                  <m:t>c</m:t>
                </m:r>
              </m:oMath>
            </m:oMathPara>
          </w:p>
        </w:tc>
        <w:tc>
          <w:tcPr>
            <w:tcW w:w="5670" w:type="dxa"/>
          </w:tcPr>
          <w:p w14:paraId="3FA9B278" w14:textId="69C46683" w:rsidR="00EC21EA" w:rsidRPr="00FA171A" w:rsidRDefault="001618CE" w:rsidP="00FA171A">
            <w:pPr>
              <w:jc w:val="both"/>
              <w:rPr>
                <w:rFonts w:ascii="Times New Roman" w:eastAsiaTheme="minorEastAsia" w:hAnsi="Times New Roman" w:cs="Times New Roman"/>
                <w:color w:val="000000" w:themeColor="text1"/>
                <w:sz w:val="18"/>
                <w:szCs w:val="18"/>
              </w:rPr>
            </w:pPr>
            <w:r w:rsidRPr="00FA171A">
              <w:rPr>
                <w:rFonts w:ascii="Times New Roman" w:eastAsiaTheme="minorEastAsia" w:hAnsi="Times New Roman" w:cs="Times New Roman"/>
                <w:color w:val="000000" w:themeColor="text1"/>
                <w:sz w:val="18"/>
                <w:szCs w:val="18"/>
                <w:lang w:val="uz-Cyrl-UZ"/>
              </w:rPr>
              <w:t>Spring stiffness coefficient 3</w:t>
            </w:r>
          </w:p>
        </w:tc>
        <w:tc>
          <w:tcPr>
            <w:tcW w:w="1837" w:type="dxa"/>
          </w:tcPr>
          <w:p w14:paraId="6C3077F0" w14:textId="1341241F" w:rsidR="00EC21EA" w:rsidRPr="00FA171A" w:rsidRDefault="00A83E74" w:rsidP="00FA171A">
            <w:pPr>
              <w:jc w:val="both"/>
              <w:rPr>
                <w:rFonts w:ascii="Times New Roman" w:eastAsiaTheme="minorEastAsia" w:hAnsi="Times New Roman" w:cs="Times New Roman"/>
                <w:color w:val="000000" w:themeColor="text1"/>
                <w:sz w:val="18"/>
                <w:szCs w:val="18"/>
              </w:rPr>
            </w:pPr>
            <m:oMathPara>
              <m:oMath>
                <m:r>
                  <m:rPr>
                    <m:sty m:val="p"/>
                  </m:rPr>
                  <w:rPr>
                    <w:rFonts w:ascii="Cambria Math" w:eastAsiaTheme="minorEastAsia" w:hAnsi="Cambria Math" w:cs="Times New Roman"/>
                    <w:color w:val="000000" w:themeColor="text1"/>
                    <w:sz w:val="18"/>
                    <w:szCs w:val="18"/>
                  </w:rPr>
                  <m:t>200N/m</m:t>
                </m:r>
              </m:oMath>
            </m:oMathPara>
          </w:p>
        </w:tc>
      </w:tr>
      <w:tr w:rsidR="0009060D" w:rsidRPr="00FA171A" w14:paraId="2E1F0798" w14:textId="77777777" w:rsidTr="0013531E">
        <w:tc>
          <w:tcPr>
            <w:tcW w:w="562" w:type="dxa"/>
          </w:tcPr>
          <w:p w14:paraId="385E1747" w14:textId="754F6900" w:rsidR="00EC21EA" w:rsidRPr="00FA171A" w:rsidRDefault="00EC21EA" w:rsidP="00FA171A">
            <w:pPr>
              <w:jc w:val="both"/>
              <w:rPr>
                <w:rFonts w:ascii="Times New Roman" w:eastAsiaTheme="minorEastAsia" w:hAnsi="Times New Roman" w:cs="Times New Roman"/>
                <w:color w:val="000000" w:themeColor="text1"/>
                <w:sz w:val="18"/>
                <w:szCs w:val="18"/>
              </w:rPr>
            </w:pPr>
            <w:r w:rsidRPr="00FA171A">
              <w:rPr>
                <w:rFonts w:ascii="Times New Roman" w:eastAsiaTheme="minorEastAsia" w:hAnsi="Times New Roman" w:cs="Times New Roman"/>
                <w:color w:val="000000" w:themeColor="text1"/>
                <w:sz w:val="18"/>
                <w:szCs w:val="18"/>
              </w:rPr>
              <w:t>15</w:t>
            </w:r>
          </w:p>
        </w:tc>
        <w:tc>
          <w:tcPr>
            <w:tcW w:w="1276" w:type="dxa"/>
          </w:tcPr>
          <w:p w14:paraId="0CAFDEDB" w14:textId="04DBDABC" w:rsidR="00EC21EA" w:rsidRPr="00FA171A" w:rsidRDefault="00000000" w:rsidP="00FA171A">
            <w:pPr>
              <w:jc w:val="both"/>
              <w:rPr>
                <w:rFonts w:ascii="Times New Roman" w:eastAsia="Times New Roman" w:hAnsi="Times New Roman" w:cs="Times New Roman"/>
                <w:color w:val="000000" w:themeColor="text1"/>
                <w:sz w:val="18"/>
                <w:szCs w:val="18"/>
              </w:rPr>
            </w:pPr>
            <m:oMathPara>
              <m:oMath>
                <m:sSub>
                  <m:sSubPr>
                    <m:ctrlPr>
                      <w:rPr>
                        <w:rFonts w:ascii="Cambria Math" w:hAnsi="Cambria Math" w:cs="Times New Roman"/>
                        <w:color w:val="000000" w:themeColor="text1"/>
                        <w:sz w:val="18"/>
                        <w:szCs w:val="18"/>
                      </w:rPr>
                    </m:ctrlPr>
                  </m:sSubPr>
                  <m:e>
                    <m:r>
                      <m:rPr>
                        <m:sty m:val="p"/>
                      </m:rPr>
                      <w:rPr>
                        <w:rFonts w:ascii="Cambria Math" w:hAnsi="Cambria Math" w:cs="Times New Roman"/>
                        <w:color w:val="000000" w:themeColor="text1"/>
                        <w:sz w:val="18"/>
                        <w:szCs w:val="18"/>
                      </w:rPr>
                      <m:t>m</m:t>
                    </m:r>
                  </m:e>
                  <m:sub>
                    <m:r>
                      <m:rPr>
                        <m:sty m:val="p"/>
                      </m:rPr>
                      <w:rPr>
                        <w:rFonts w:ascii="Cambria Math" w:hAnsi="Cambria Math" w:cs="Times New Roman"/>
                        <w:color w:val="000000" w:themeColor="text1"/>
                        <w:sz w:val="18"/>
                        <w:szCs w:val="18"/>
                      </w:rPr>
                      <m:t>2</m:t>
                    </m:r>
                  </m:sub>
                </m:sSub>
              </m:oMath>
            </m:oMathPara>
          </w:p>
        </w:tc>
        <w:tc>
          <w:tcPr>
            <w:tcW w:w="5670" w:type="dxa"/>
          </w:tcPr>
          <w:p w14:paraId="520525CA" w14:textId="5FCD068A" w:rsidR="00EC21EA" w:rsidRPr="00FA171A" w:rsidRDefault="001618CE" w:rsidP="00FA171A">
            <w:pPr>
              <w:jc w:val="both"/>
              <w:rPr>
                <w:rFonts w:ascii="Times New Roman" w:eastAsiaTheme="minorEastAsia" w:hAnsi="Times New Roman" w:cs="Times New Roman"/>
                <w:color w:val="000000" w:themeColor="text1"/>
                <w:sz w:val="18"/>
                <w:szCs w:val="18"/>
                <w:lang w:val="en-US"/>
              </w:rPr>
            </w:pPr>
            <w:r w:rsidRPr="00FA171A">
              <w:rPr>
                <w:rFonts w:ascii="Times New Roman" w:eastAsiaTheme="minorEastAsia" w:hAnsi="Times New Roman" w:cs="Times New Roman"/>
                <w:color w:val="000000" w:themeColor="text1"/>
                <w:sz w:val="18"/>
                <w:szCs w:val="18"/>
                <w:lang w:val="en-US"/>
              </w:rPr>
              <w:t>The mass of the working element having a vibration drive</w:t>
            </w:r>
          </w:p>
        </w:tc>
        <w:tc>
          <w:tcPr>
            <w:tcW w:w="1837" w:type="dxa"/>
          </w:tcPr>
          <w:p w14:paraId="2A8792FF" w14:textId="21CC15B1" w:rsidR="00EC21EA" w:rsidRPr="00FA171A" w:rsidRDefault="00A83E74" w:rsidP="00FA171A">
            <w:pPr>
              <w:jc w:val="both"/>
              <w:rPr>
                <w:rFonts w:ascii="Times New Roman" w:eastAsiaTheme="minorEastAsia" w:hAnsi="Times New Roman" w:cs="Times New Roman"/>
                <w:color w:val="000000" w:themeColor="text1"/>
                <w:sz w:val="18"/>
                <w:szCs w:val="18"/>
              </w:rPr>
            </w:pPr>
            <m:oMathPara>
              <m:oMath>
                <m:r>
                  <m:rPr>
                    <m:sty m:val="p"/>
                  </m:rPr>
                  <w:rPr>
                    <w:rFonts w:ascii="Cambria Math" w:eastAsiaTheme="minorEastAsia" w:hAnsi="Cambria Math" w:cs="Times New Roman"/>
                    <w:color w:val="000000" w:themeColor="text1"/>
                    <w:sz w:val="18"/>
                    <w:szCs w:val="18"/>
                  </w:rPr>
                  <m:t>0.8 kg</m:t>
                </m:r>
              </m:oMath>
            </m:oMathPara>
          </w:p>
        </w:tc>
      </w:tr>
      <w:tr w:rsidR="0009060D" w:rsidRPr="00FA171A" w14:paraId="3436D519" w14:textId="77777777" w:rsidTr="0013531E">
        <w:trPr>
          <w:trHeight w:val="301"/>
        </w:trPr>
        <w:tc>
          <w:tcPr>
            <w:tcW w:w="562" w:type="dxa"/>
          </w:tcPr>
          <w:p w14:paraId="0ACF4194" w14:textId="707B0453" w:rsidR="00EC21EA" w:rsidRPr="00FA171A" w:rsidRDefault="00EC21EA" w:rsidP="00FA171A">
            <w:pPr>
              <w:jc w:val="both"/>
              <w:rPr>
                <w:rFonts w:ascii="Times New Roman" w:eastAsiaTheme="minorEastAsia" w:hAnsi="Times New Roman" w:cs="Times New Roman"/>
                <w:color w:val="000000" w:themeColor="text1"/>
                <w:sz w:val="18"/>
                <w:szCs w:val="18"/>
              </w:rPr>
            </w:pPr>
            <w:r w:rsidRPr="00FA171A">
              <w:rPr>
                <w:rFonts w:ascii="Times New Roman" w:eastAsiaTheme="minorEastAsia" w:hAnsi="Times New Roman" w:cs="Times New Roman"/>
                <w:color w:val="000000" w:themeColor="text1"/>
                <w:sz w:val="18"/>
                <w:szCs w:val="18"/>
              </w:rPr>
              <w:t>16</w:t>
            </w:r>
          </w:p>
        </w:tc>
        <w:tc>
          <w:tcPr>
            <w:tcW w:w="1276" w:type="dxa"/>
          </w:tcPr>
          <w:p w14:paraId="4C1390D3" w14:textId="31D26C32" w:rsidR="00EC21EA" w:rsidRPr="00FA171A" w:rsidRDefault="00000000" w:rsidP="00FA171A">
            <w:pPr>
              <w:jc w:val="both"/>
              <w:rPr>
                <w:rFonts w:ascii="Times New Roman" w:eastAsia="Times New Roman" w:hAnsi="Times New Roman" w:cs="Times New Roman"/>
                <w:color w:val="000000" w:themeColor="text1"/>
                <w:sz w:val="18"/>
                <w:szCs w:val="18"/>
              </w:rPr>
            </w:pPr>
            <m:oMathPara>
              <m:oMath>
                <m:sSup>
                  <m:sSupPr>
                    <m:ctrlPr>
                      <w:rPr>
                        <w:rFonts w:ascii="Cambria Math" w:eastAsiaTheme="minorEastAsia" w:hAnsi="Cambria Math" w:cs="Times New Roman"/>
                        <w:color w:val="000000" w:themeColor="text1"/>
                        <w:sz w:val="18"/>
                        <w:szCs w:val="18"/>
                        <w:lang w:val="en-US"/>
                      </w:rPr>
                    </m:ctrlPr>
                  </m:sSupPr>
                  <m:e>
                    <m:r>
                      <m:rPr>
                        <m:sty m:val="p"/>
                      </m:rPr>
                      <w:rPr>
                        <w:rFonts w:ascii="Cambria Math" w:eastAsiaTheme="minorEastAsia" w:hAnsi="Cambria Math" w:cs="Times New Roman"/>
                        <w:color w:val="000000" w:themeColor="text1"/>
                        <w:sz w:val="18"/>
                        <w:szCs w:val="18"/>
                        <w:lang w:val="uz-Cyrl-UZ"/>
                      </w:rPr>
                      <m:t>α</m:t>
                    </m:r>
                  </m:e>
                  <m:sup>
                    <m:r>
                      <m:rPr>
                        <m:sty m:val="p"/>
                      </m:rPr>
                      <w:rPr>
                        <w:rFonts w:ascii="Cambria Math" w:eastAsiaTheme="minorEastAsia" w:hAnsi="Cambria Math" w:cs="Times New Roman"/>
                        <w:color w:val="000000" w:themeColor="text1"/>
                        <w:sz w:val="18"/>
                        <w:szCs w:val="18"/>
                        <w:lang w:val="uz-Cyrl-UZ"/>
                      </w:rPr>
                      <m:t>2</m:t>
                    </m:r>
                  </m:sup>
                </m:sSup>
              </m:oMath>
            </m:oMathPara>
          </w:p>
        </w:tc>
        <w:tc>
          <w:tcPr>
            <w:tcW w:w="5670" w:type="dxa"/>
          </w:tcPr>
          <w:p w14:paraId="25A7C220" w14:textId="6BC32CD7" w:rsidR="00EC21EA" w:rsidRPr="00FA171A" w:rsidRDefault="00A83E74" w:rsidP="00FA171A">
            <w:pPr>
              <w:jc w:val="both"/>
              <w:rPr>
                <w:rFonts w:ascii="Times New Roman" w:eastAsiaTheme="minorEastAsia" w:hAnsi="Times New Roman" w:cs="Times New Roman"/>
                <w:color w:val="000000" w:themeColor="text1"/>
                <w:sz w:val="18"/>
                <w:szCs w:val="18"/>
                <w:lang w:val="en-US"/>
              </w:rPr>
            </w:pPr>
            <w:r w:rsidRPr="00FA171A">
              <w:rPr>
                <w:rFonts w:ascii="Times New Roman" w:eastAsiaTheme="minorEastAsia" w:hAnsi="Times New Roman" w:cs="Times New Roman"/>
                <w:color w:val="000000" w:themeColor="text1"/>
                <w:sz w:val="18"/>
                <w:szCs w:val="18"/>
                <w:lang w:val="en-US"/>
              </w:rPr>
              <w:t>A parameter dependent on the moment of inertia, the mass of the pendulums and the mass of the unbalance of the vibration drive of milling machines</w:t>
            </w:r>
          </w:p>
        </w:tc>
        <w:tc>
          <w:tcPr>
            <w:tcW w:w="1837" w:type="dxa"/>
          </w:tcPr>
          <w:p w14:paraId="2FCF0670" w14:textId="0100ECB9" w:rsidR="00EC21EA" w:rsidRPr="00FA171A" w:rsidRDefault="00A83E74" w:rsidP="00FA171A">
            <w:pPr>
              <w:jc w:val="both"/>
              <w:rPr>
                <w:rFonts w:ascii="Times New Roman" w:eastAsiaTheme="minorEastAsia" w:hAnsi="Times New Roman" w:cs="Times New Roman"/>
                <w:color w:val="000000" w:themeColor="text1"/>
                <w:sz w:val="18"/>
                <w:szCs w:val="18"/>
              </w:rPr>
            </w:pPr>
            <m:oMathPara>
              <m:oMath>
                <m:r>
                  <m:rPr>
                    <m:sty m:val="p"/>
                  </m:rPr>
                  <w:rPr>
                    <w:rFonts w:ascii="Cambria Math" w:eastAsiaTheme="minorEastAsia" w:hAnsi="Cambria Math" w:cs="Times New Roman"/>
                    <w:color w:val="000000" w:themeColor="text1"/>
                    <w:sz w:val="18"/>
                    <w:szCs w:val="18"/>
                  </w:rPr>
                  <m:t xml:space="preserve">1410 </m:t>
                </m:r>
              </m:oMath>
            </m:oMathPara>
          </w:p>
        </w:tc>
      </w:tr>
      <w:tr w:rsidR="0009060D" w:rsidRPr="00FA171A" w14:paraId="79672E00" w14:textId="77777777" w:rsidTr="0013531E">
        <w:tc>
          <w:tcPr>
            <w:tcW w:w="562" w:type="dxa"/>
          </w:tcPr>
          <w:p w14:paraId="3340A7A4" w14:textId="5543A52F" w:rsidR="00EC21EA" w:rsidRPr="00FA171A" w:rsidRDefault="00EC21EA" w:rsidP="00FA171A">
            <w:pPr>
              <w:jc w:val="both"/>
              <w:rPr>
                <w:rFonts w:ascii="Times New Roman" w:eastAsiaTheme="minorEastAsia" w:hAnsi="Times New Roman" w:cs="Times New Roman"/>
                <w:color w:val="000000" w:themeColor="text1"/>
                <w:sz w:val="18"/>
                <w:szCs w:val="18"/>
              </w:rPr>
            </w:pPr>
            <w:r w:rsidRPr="00FA171A">
              <w:rPr>
                <w:rFonts w:ascii="Times New Roman" w:eastAsiaTheme="minorEastAsia" w:hAnsi="Times New Roman" w:cs="Times New Roman"/>
                <w:color w:val="000000" w:themeColor="text1"/>
                <w:sz w:val="18"/>
                <w:szCs w:val="18"/>
              </w:rPr>
              <w:t>17</w:t>
            </w:r>
          </w:p>
        </w:tc>
        <w:tc>
          <w:tcPr>
            <w:tcW w:w="1276" w:type="dxa"/>
          </w:tcPr>
          <w:p w14:paraId="526BFAF8" w14:textId="03F35D57" w:rsidR="00EC21EA" w:rsidRPr="00FA171A" w:rsidRDefault="00A83E74" w:rsidP="00FA171A">
            <w:pPr>
              <w:jc w:val="both"/>
              <w:rPr>
                <w:rFonts w:ascii="Times New Roman" w:eastAsia="Times New Roman" w:hAnsi="Times New Roman" w:cs="Times New Roman"/>
                <w:color w:val="000000" w:themeColor="text1"/>
                <w:sz w:val="18"/>
                <w:szCs w:val="18"/>
              </w:rPr>
            </w:pPr>
            <m:oMathPara>
              <m:oMath>
                <m:r>
                  <m:rPr>
                    <m:sty m:val="p"/>
                  </m:rPr>
                  <w:rPr>
                    <w:rFonts w:ascii="Cambria Math" w:hAnsi="Cambria Math" w:cs="Times New Roman"/>
                    <w:color w:val="000000" w:themeColor="text1"/>
                    <w:sz w:val="18"/>
                    <w:szCs w:val="18"/>
                  </w:rPr>
                  <m:t>b</m:t>
                </m:r>
              </m:oMath>
            </m:oMathPara>
          </w:p>
        </w:tc>
        <w:tc>
          <w:tcPr>
            <w:tcW w:w="5670" w:type="dxa"/>
          </w:tcPr>
          <w:p w14:paraId="1387E55F" w14:textId="01130892" w:rsidR="00EC21EA" w:rsidRPr="00FA171A" w:rsidRDefault="001618CE" w:rsidP="00FA171A">
            <w:pPr>
              <w:jc w:val="both"/>
              <w:rPr>
                <w:rFonts w:ascii="Times New Roman" w:eastAsiaTheme="minorEastAsia" w:hAnsi="Times New Roman" w:cs="Times New Roman"/>
                <w:color w:val="000000" w:themeColor="text1"/>
                <w:sz w:val="18"/>
                <w:szCs w:val="18"/>
              </w:rPr>
            </w:pPr>
            <w:r w:rsidRPr="00FA171A">
              <w:rPr>
                <w:rFonts w:ascii="Times New Roman" w:eastAsiaTheme="minorEastAsia" w:hAnsi="Times New Roman" w:cs="Times New Roman"/>
                <w:color w:val="000000" w:themeColor="text1"/>
                <w:sz w:val="18"/>
                <w:szCs w:val="18"/>
              </w:rPr>
              <w:t>Damper resistance coefficient</w:t>
            </w:r>
          </w:p>
        </w:tc>
        <w:tc>
          <w:tcPr>
            <w:tcW w:w="1837" w:type="dxa"/>
          </w:tcPr>
          <w:p w14:paraId="5F7728DA" w14:textId="25C0DA38" w:rsidR="00EC21EA" w:rsidRPr="00FA171A" w:rsidRDefault="0099277C" w:rsidP="00FA171A">
            <w:pPr>
              <w:jc w:val="both"/>
              <w:rPr>
                <w:rFonts w:ascii="Times New Roman" w:eastAsiaTheme="minorEastAsia" w:hAnsi="Times New Roman" w:cs="Times New Roman"/>
                <w:color w:val="000000" w:themeColor="text1"/>
                <w:sz w:val="18"/>
                <w:szCs w:val="18"/>
              </w:rPr>
            </w:pPr>
            <m:oMathPara>
              <m:oMath>
                <m:r>
                  <m:rPr>
                    <m:sty m:val="p"/>
                  </m:rPr>
                  <w:rPr>
                    <w:rFonts w:ascii="Cambria Math" w:hAnsi="Cambria Math" w:cs="Times New Roman"/>
                    <w:color w:val="0F1115"/>
                    <w:sz w:val="18"/>
                    <w:szCs w:val="18"/>
                    <w:shd w:val="clear" w:color="auto" w:fill="FFFFFF"/>
                  </w:rPr>
                  <m:t>120 N·s/m</m:t>
                </m:r>
              </m:oMath>
            </m:oMathPara>
          </w:p>
        </w:tc>
      </w:tr>
      <w:tr w:rsidR="0009060D" w:rsidRPr="00FA171A" w14:paraId="054A3A93" w14:textId="77777777" w:rsidTr="0013531E">
        <w:tc>
          <w:tcPr>
            <w:tcW w:w="562" w:type="dxa"/>
          </w:tcPr>
          <w:p w14:paraId="032A3588" w14:textId="630FA51A" w:rsidR="00EC21EA" w:rsidRPr="00FA171A" w:rsidRDefault="00EC21EA" w:rsidP="00FA171A">
            <w:pPr>
              <w:jc w:val="both"/>
              <w:rPr>
                <w:rFonts w:ascii="Times New Roman" w:eastAsiaTheme="minorEastAsia" w:hAnsi="Times New Roman" w:cs="Times New Roman"/>
                <w:color w:val="000000" w:themeColor="text1"/>
                <w:sz w:val="18"/>
                <w:szCs w:val="18"/>
              </w:rPr>
            </w:pPr>
            <w:r w:rsidRPr="00FA171A">
              <w:rPr>
                <w:rFonts w:ascii="Times New Roman" w:eastAsiaTheme="minorEastAsia" w:hAnsi="Times New Roman" w:cs="Times New Roman"/>
                <w:color w:val="000000" w:themeColor="text1"/>
                <w:sz w:val="18"/>
                <w:szCs w:val="18"/>
              </w:rPr>
              <w:t>18</w:t>
            </w:r>
          </w:p>
        </w:tc>
        <w:tc>
          <w:tcPr>
            <w:tcW w:w="1276" w:type="dxa"/>
          </w:tcPr>
          <w:p w14:paraId="05544BFF" w14:textId="1F7BD78E" w:rsidR="00EC21EA" w:rsidRPr="00FA171A" w:rsidRDefault="00A83E74" w:rsidP="00FA171A">
            <w:pPr>
              <w:jc w:val="both"/>
              <w:rPr>
                <w:rFonts w:ascii="Times New Roman" w:eastAsia="Times New Roman" w:hAnsi="Times New Roman" w:cs="Times New Roman"/>
                <w:color w:val="000000" w:themeColor="text1"/>
                <w:sz w:val="18"/>
                <w:szCs w:val="18"/>
              </w:rPr>
            </w:pPr>
            <m:oMathPara>
              <m:oMath>
                <m:r>
                  <m:rPr>
                    <m:sty m:val="p"/>
                  </m:rPr>
                  <w:rPr>
                    <w:rFonts w:ascii="Cambria Math" w:hAnsi="Cambria Math" w:cs="Times New Roman"/>
                    <w:color w:val="000000" w:themeColor="text1"/>
                    <w:sz w:val="18"/>
                    <w:szCs w:val="18"/>
                  </w:rPr>
                  <m:t>M</m:t>
                </m:r>
              </m:oMath>
            </m:oMathPara>
          </w:p>
        </w:tc>
        <w:tc>
          <w:tcPr>
            <w:tcW w:w="5670" w:type="dxa"/>
          </w:tcPr>
          <w:p w14:paraId="0DF421DA" w14:textId="49793BC0" w:rsidR="00EC21EA" w:rsidRPr="00FA171A" w:rsidRDefault="001618CE" w:rsidP="00FA171A">
            <w:pPr>
              <w:jc w:val="both"/>
              <w:rPr>
                <w:rFonts w:ascii="Times New Roman" w:eastAsiaTheme="minorEastAsia" w:hAnsi="Times New Roman" w:cs="Times New Roman"/>
                <w:color w:val="000000" w:themeColor="text1"/>
                <w:sz w:val="18"/>
                <w:szCs w:val="18"/>
                <w:lang w:val="en-US"/>
              </w:rPr>
            </w:pPr>
            <w:r w:rsidRPr="00FA171A">
              <w:rPr>
                <w:rFonts w:ascii="Times New Roman" w:eastAsiaTheme="minorEastAsia" w:hAnsi="Times New Roman" w:cs="Times New Roman"/>
                <w:color w:val="000000" w:themeColor="text1"/>
                <w:sz w:val="18"/>
                <w:szCs w:val="18"/>
                <w:lang w:val="uz-Cyrl-UZ"/>
              </w:rPr>
              <w:t>Constant moment on the unbalance shaft</w:t>
            </w:r>
          </w:p>
        </w:tc>
        <w:tc>
          <w:tcPr>
            <w:tcW w:w="1837" w:type="dxa"/>
          </w:tcPr>
          <w:p w14:paraId="69C352BE" w14:textId="4A4C5886" w:rsidR="00EC21EA" w:rsidRPr="00FA171A" w:rsidRDefault="00AE1D1B" w:rsidP="00FA171A">
            <w:pPr>
              <w:jc w:val="center"/>
              <w:rPr>
                <w:rFonts w:ascii="Times New Roman" w:eastAsiaTheme="minorEastAsia" w:hAnsi="Times New Roman" w:cs="Times New Roman"/>
                <w:color w:val="000000" w:themeColor="text1"/>
                <w:sz w:val="18"/>
                <w:szCs w:val="18"/>
                <w:lang w:val="uz-Cyrl-UZ"/>
              </w:rPr>
            </w:pPr>
            <m:oMathPara>
              <m:oMath>
                <m:r>
                  <m:rPr>
                    <m:sty m:val="p"/>
                  </m:rPr>
                  <w:rPr>
                    <w:rFonts w:ascii="Cambria Math" w:eastAsiaTheme="minorEastAsia" w:hAnsi="Cambria Math" w:cs="Times New Roman"/>
                    <w:color w:val="000000" w:themeColor="text1"/>
                    <w:sz w:val="18"/>
                    <w:szCs w:val="18"/>
                    <w:lang w:val="en-US"/>
                  </w:rPr>
                  <m:t>40Nmm</m:t>
                </m:r>
              </m:oMath>
            </m:oMathPara>
          </w:p>
        </w:tc>
      </w:tr>
    </w:tbl>
    <w:bookmarkEnd w:id="16"/>
    <w:p w14:paraId="26C21CE4" w14:textId="0DF1560F" w:rsidR="0013531E" w:rsidRDefault="000078D7" w:rsidP="00B67C9C">
      <w:pPr>
        <w:pStyle w:val="ds-markdown-paragraph"/>
        <w:shd w:val="clear" w:color="auto" w:fill="FFFFFF"/>
        <w:spacing w:before="240" w:beforeAutospacing="0" w:after="240" w:afterAutospacing="0"/>
        <w:jc w:val="center"/>
        <w:rPr>
          <w:rStyle w:val="ac"/>
          <w:color w:val="0F1115"/>
          <w:lang w:val="en-US"/>
        </w:rPr>
      </w:pPr>
      <w:r w:rsidRPr="00F46824">
        <w:rPr>
          <w:rStyle w:val="ac"/>
          <w:color w:val="0F1115"/>
          <w:shd w:val="clear" w:color="auto" w:fill="FFFFFF"/>
          <w:lang w:val="en-US"/>
        </w:rPr>
        <w:t>CONCLUSION</w:t>
      </w:r>
      <w:r w:rsidR="0013531E" w:rsidRPr="0013531E">
        <w:rPr>
          <w:rStyle w:val="ac"/>
          <w:color w:val="0F1115"/>
          <w:lang w:val="en-US"/>
        </w:rPr>
        <w:t xml:space="preserve"> </w:t>
      </w:r>
    </w:p>
    <w:p w14:paraId="45B42C53" w14:textId="0591D3D0" w:rsidR="006415BF" w:rsidRPr="000078D7" w:rsidRDefault="001618CE" w:rsidP="00B67C9C">
      <w:pPr>
        <w:pStyle w:val="af"/>
        <w:spacing w:before="0" w:beforeAutospacing="0" w:after="0" w:afterAutospacing="0" w:line="276" w:lineRule="auto"/>
        <w:ind w:firstLine="284"/>
        <w:jc w:val="both"/>
        <w:rPr>
          <w:b/>
          <w:bCs/>
          <w:color w:val="000000" w:themeColor="text1"/>
          <w:sz w:val="20"/>
          <w:szCs w:val="20"/>
          <w:lang w:val="en-US"/>
        </w:rPr>
      </w:pPr>
      <w:r w:rsidRPr="000078D7">
        <w:rPr>
          <w:color w:val="0F1115"/>
          <w:sz w:val="20"/>
          <w:szCs w:val="20"/>
          <w:lang w:val="en-US"/>
        </w:rPr>
        <w:t>Dynamic calculation of the oscillation frequency of milling machine vibration exciters enables the design of such machines with increased reliability and operational dependability. The conducted analysis of the energy balance of a milling machine incorporating a vibration-exciting device, which supplies 140 J/s to the system, demonstrated the effectiveness of this approach for stabilizing the dynamic characteristics of the equipment. The additional energy input allows for the compensation of internal losses occurring during the machining process and contributes to improved cutting stability.</w:t>
      </w:r>
      <w:r w:rsidRPr="000078D7">
        <w:rPr>
          <w:color w:val="0F1115"/>
          <w:sz w:val="20"/>
          <w:szCs w:val="20"/>
          <w:shd w:val="clear" w:color="auto" w:fill="FFFFFF"/>
          <w:lang w:val="en-US"/>
        </w:rPr>
        <w:t xml:space="preserve"> A reduction in the negative impact of vibrations is observed, which, in turn, positively affects surface quality and machine reliability. Thus, the use of controlled vibration excitation proves to be a well-founded technical solution that enhances the operational efficiency of the equipment under real-world conditions.</w:t>
      </w:r>
      <w:r w:rsidR="0013531E">
        <w:rPr>
          <w:color w:val="0F1115"/>
          <w:sz w:val="20"/>
          <w:szCs w:val="20"/>
          <w:shd w:val="clear" w:color="auto" w:fill="FFFFFF"/>
          <w:lang w:val="en-US"/>
        </w:rPr>
        <w:t xml:space="preserve"> </w:t>
      </w:r>
    </w:p>
    <w:p w14:paraId="453FE8DC" w14:textId="23456EEE" w:rsidR="008223BD" w:rsidRPr="0099277C" w:rsidRDefault="008223BD" w:rsidP="00B67C9C">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en-US"/>
        </w:rPr>
      </w:pPr>
      <w:r w:rsidRPr="0099277C">
        <w:rPr>
          <w:rFonts w:ascii="Times New Roman" w:hAnsi="Times New Roman" w:cs="Times New Roman"/>
          <w:b/>
          <w:sz w:val="24"/>
          <w:szCs w:val="24"/>
          <w:lang w:val="en-US"/>
        </w:rPr>
        <w:t>REFERENCES</w:t>
      </w:r>
    </w:p>
    <w:p w14:paraId="2E81E240" w14:textId="727CD20F" w:rsidR="008A7075" w:rsidRPr="00FA171A" w:rsidRDefault="008A7075" w:rsidP="00153ED4">
      <w:pPr>
        <w:spacing w:after="0" w:line="240" w:lineRule="auto"/>
        <w:jc w:val="both"/>
        <w:rPr>
          <w:rFonts w:ascii="Times New Roman" w:hAnsi="Times New Roman" w:cs="Times New Roman"/>
          <w:color w:val="000000" w:themeColor="text1"/>
          <w:sz w:val="20"/>
          <w:szCs w:val="20"/>
          <w:lang w:val="en-US"/>
        </w:rPr>
      </w:pPr>
      <w:r w:rsidRPr="00FA171A">
        <w:rPr>
          <w:rFonts w:ascii="Times New Roman" w:hAnsi="Times New Roman" w:cs="Times New Roman"/>
          <w:color w:val="000000" w:themeColor="text1"/>
          <w:sz w:val="20"/>
          <w:szCs w:val="20"/>
          <w:lang w:val="en-US"/>
        </w:rPr>
        <w:t xml:space="preserve">1. O. A. Mirzaev, Z. Z. Uzakov, Z. U. Uzakov, D. I. Kilicheva and B. X. Shomuratov, Stability of feeding cylinder shell under torsion in pneumo-mechanical spinning machines. E3S Web Conf., Published online: 06 June 2023, 392, 01049 (2023). DOI: </w:t>
      </w:r>
      <w:r>
        <w:fldChar w:fldCharType="begin"/>
      </w:r>
      <w:r w:rsidRPr="00CF2C31">
        <w:rPr>
          <w:lang w:val="en-US"/>
        </w:rPr>
        <w:instrText>HYPERLINK "https://doi.org/10.1051/e3sconf/202339201049"</w:instrText>
      </w:r>
      <w:r>
        <w:fldChar w:fldCharType="separate"/>
      </w:r>
      <w:r w:rsidRPr="00FA171A">
        <w:rPr>
          <w:rStyle w:val="ae"/>
          <w:rFonts w:ascii="Times New Roman" w:hAnsi="Times New Roman" w:cs="Times New Roman"/>
          <w:sz w:val="20"/>
          <w:szCs w:val="20"/>
          <w:lang w:val="en-US"/>
        </w:rPr>
        <w:t>https://doi.org/10.1051/e3sconf/202339201049</w:t>
      </w:r>
      <w:r>
        <w:fldChar w:fldCharType="end"/>
      </w:r>
      <w:r w:rsidRPr="00FA171A">
        <w:rPr>
          <w:rFonts w:ascii="Times New Roman" w:hAnsi="Times New Roman" w:cs="Times New Roman"/>
          <w:color w:val="000000" w:themeColor="text1"/>
          <w:sz w:val="20"/>
          <w:szCs w:val="20"/>
          <w:lang w:val="en-US"/>
        </w:rPr>
        <w:t xml:space="preserve"> </w:t>
      </w:r>
    </w:p>
    <w:p w14:paraId="5C17F76B" w14:textId="247E51FB" w:rsidR="008A7075" w:rsidRPr="00FA171A" w:rsidRDefault="008A7075" w:rsidP="00153ED4">
      <w:pPr>
        <w:spacing w:after="0" w:line="240" w:lineRule="auto"/>
        <w:jc w:val="both"/>
        <w:rPr>
          <w:rFonts w:ascii="Times New Roman" w:hAnsi="Times New Roman" w:cs="Times New Roman"/>
          <w:color w:val="000000" w:themeColor="text1"/>
          <w:sz w:val="20"/>
          <w:szCs w:val="20"/>
          <w:lang w:val="en-US"/>
        </w:rPr>
      </w:pPr>
      <w:r w:rsidRPr="00FA171A">
        <w:rPr>
          <w:rFonts w:ascii="Times New Roman" w:hAnsi="Times New Roman" w:cs="Times New Roman"/>
          <w:color w:val="000000" w:themeColor="text1"/>
          <w:sz w:val="20"/>
          <w:szCs w:val="20"/>
          <w:lang w:val="en-US"/>
        </w:rPr>
        <w:t>2. M. Law, H. Rentzsch, and S. Ihlenfeldt, “Predicting mobile machine tool dynamics by experimental dynamic substructuring,” International Journal of Machine Tools and Manufacture, Vol. 108, pp. 127–134, Sep. 2016, https://doi.org/10.1016/j.ijmachtools.2016.06.006</w:t>
      </w:r>
    </w:p>
    <w:p w14:paraId="1E7B9E63" w14:textId="61521068" w:rsidR="008A7075" w:rsidRPr="00FA171A" w:rsidRDefault="008A7075" w:rsidP="00153ED4">
      <w:pPr>
        <w:spacing w:after="0" w:line="240" w:lineRule="auto"/>
        <w:jc w:val="both"/>
        <w:rPr>
          <w:rStyle w:val="ae"/>
          <w:rFonts w:ascii="Times New Roman" w:hAnsi="Times New Roman" w:cs="Times New Roman"/>
          <w:sz w:val="20"/>
          <w:szCs w:val="20"/>
          <w:lang w:val="en-US"/>
        </w:rPr>
      </w:pPr>
      <w:r w:rsidRPr="00FA171A">
        <w:rPr>
          <w:rFonts w:ascii="Times New Roman" w:hAnsi="Times New Roman" w:cs="Times New Roman"/>
          <w:color w:val="000000" w:themeColor="text1"/>
          <w:sz w:val="20"/>
          <w:szCs w:val="20"/>
          <w:lang w:val="en-US"/>
        </w:rPr>
        <w:t xml:space="preserve">3. M. Law, H. Rentzsch, S. Ihlenfeldt, and M. Putz, “Application of substructure decoupling techniques to predict mobile machine tool dynamics: numerical investigations,” Procedia CIRP, Vol. 46, pp. 537–540, 2016, </w:t>
      </w:r>
      <w:r>
        <w:fldChar w:fldCharType="begin"/>
      </w:r>
      <w:r w:rsidRPr="00CF2C31">
        <w:rPr>
          <w:lang w:val="en-US"/>
        </w:rPr>
        <w:instrText>HYPERLINK "https://doi.org/10.1016/j.procir.2016.04.126"</w:instrText>
      </w:r>
      <w:r>
        <w:fldChar w:fldCharType="separate"/>
      </w:r>
      <w:r w:rsidRPr="00FA171A">
        <w:rPr>
          <w:rStyle w:val="ae"/>
          <w:rFonts w:ascii="Times New Roman" w:hAnsi="Times New Roman" w:cs="Times New Roman"/>
          <w:sz w:val="20"/>
          <w:szCs w:val="20"/>
          <w:lang w:val="en-US"/>
        </w:rPr>
        <w:t>https://doi.org/10.1016/j.procir.2016.04.126</w:t>
      </w:r>
      <w:r>
        <w:fldChar w:fldCharType="end"/>
      </w:r>
    </w:p>
    <w:p w14:paraId="2A51439B" w14:textId="77777777" w:rsidR="00153ED4" w:rsidRPr="00FA171A" w:rsidRDefault="00153ED4" w:rsidP="00153ED4">
      <w:pPr>
        <w:spacing w:after="0" w:line="240" w:lineRule="auto"/>
        <w:jc w:val="both"/>
        <w:rPr>
          <w:rFonts w:ascii="Times New Roman" w:hAnsi="Times New Roman" w:cs="Times New Roman"/>
          <w:color w:val="000000" w:themeColor="text1"/>
          <w:sz w:val="20"/>
          <w:szCs w:val="20"/>
          <w:lang w:val="en-US"/>
        </w:rPr>
      </w:pPr>
      <w:r w:rsidRPr="00FA171A">
        <w:rPr>
          <w:rFonts w:ascii="Times New Roman" w:hAnsi="Times New Roman" w:cs="Times New Roman"/>
          <w:color w:val="000000" w:themeColor="text1"/>
          <w:sz w:val="20"/>
          <w:szCs w:val="20"/>
          <w:lang w:val="en-US"/>
        </w:rPr>
        <w:lastRenderedPageBreak/>
        <w:t>4. Antonychev S. V., Savin M. V., Alyaev A. A., Dubovtsev A. V. A device for checking the technical condition of rolling bearings in the roll assembly of cold rolling mills for pipes based on the SVK-Ariadna expert system // Rolled Products Production. 2006. No. 1. pp. 41-</w:t>
      </w:r>
      <w:proofErr w:type="gramStart"/>
      <w:r w:rsidRPr="00FA171A">
        <w:rPr>
          <w:rFonts w:ascii="Times New Roman" w:hAnsi="Times New Roman" w:cs="Times New Roman"/>
          <w:color w:val="000000" w:themeColor="text1"/>
          <w:sz w:val="20"/>
          <w:szCs w:val="20"/>
          <w:lang w:val="en-US"/>
        </w:rPr>
        <w:t>45..</w:t>
      </w:r>
      <w:proofErr w:type="gramEnd"/>
    </w:p>
    <w:p w14:paraId="063836B2" w14:textId="0A9B5858" w:rsidR="00153ED4" w:rsidRPr="00FA171A" w:rsidRDefault="00153ED4" w:rsidP="00153ED4">
      <w:pPr>
        <w:spacing w:after="0" w:line="240" w:lineRule="auto"/>
        <w:jc w:val="both"/>
        <w:rPr>
          <w:rFonts w:ascii="Times New Roman" w:hAnsi="Times New Roman" w:cs="Times New Roman"/>
          <w:color w:val="000000" w:themeColor="text1"/>
          <w:sz w:val="20"/>
          <w:szCs w:val="20"/>
          <w:lang w:val="en-US"/>
        </w:rPr>
      </w:pPr>
      <w:r w:rsidRPr="00FA171A">
        <w:rPr>
          <w:rFonts w:ascii="Times New Roman" w:hAnsi="Times New Roman" w:cs="Times New Roman"/>
          <w:color w:val="000000" w:themeColor="text1"/>
          <w:sz w:val="20"/>
          <w:szCs w:val="20"/>
          <w:lang w:val="en-US"/>
        </w:rPr>
        <w:t>5. Antsev A. V., Dang H. Ch. Assessing the condition of a cutting tool by the vibration level during milling // Fundamental foundations of physics, chemistry and mechanics of science-intensive technological systems for forming and assembling products: collection of works of the scientific symposium of mechanical engineers / edited by V. A. Lebedev. Rostov n / D.: DSTU, 2020. pp. 131-138.</w:t>
      </w:r>
    </w:p>
    <w:p w14:paraId="77FA387B" w14:textId="59235E36" w:rsidR="008C487E" w:rsidRPr="00FA171A" w:rsidRDefault="008A7075" w:rsidP="00153ED4">
      <w:pPr>
        <w:spacing w:after="0" w:line="240" w:lineRule="auto"/>
        <w:jc w:val="both"/>
        <w:rPr>
          <w:rFonts w:ascii="Times New Roman" w:hAnsi="Times New Roman" w:cs="Times New Roman"/>
          <w:color w:val="000000" w:themeColor="text1"/>
          <w:sz w:val="20"/>
          <w:szCs w:val="20"/>
          <w:lang w:val="en-US"/>
        </w:rPr>
      </w:pPr>
      <w:r w:rsidRPr="00FA171A">
        <w:rPr>
          <w:rFonts w:ascii="Times New Roman" w:hAnsi="Times New Roman" w:cs="Times New Roman"/>
          <w:color w:val="000000" w:themeColor="text1"/>
          <w:sz w:val="20"/>
          <w:szCs w:val="20"/>
          <w:lang w:val="en-US"/>
        </w:rPr>
        <w:t>6</w:t>
      </w:r>
      <w:r w:rsidR="008C487E" w:rsidRPr="00FA171A">
        <w:rPr>
          <w:rFonts w:ascii="Times New Roman" w:hAnsi="Times New Roman" w:cs="Times New Roman"/>
          <w:color w:val="000000" w:themeColor="text1"/>
          <w:sz w:val="20"/>
          <w:szCs w:val="20"/>
          <w:lang w:val="en-US"/>
        </w:rPr>
        <w:t xml:space="preserve">. O. A. Mirzaev, Z. U. Uzakov, Z. Z. Uzakov, Z. R. Boyirov and B. T. Botirova, </w:t>
      </w:r>
      <w:proofErr w:type="gramStart"/>
      <w:r w:rsidR="008C487E" w:rsidRPr="00FA171A">
        <w:rPr>
          <w:rFonts w:ascii="Times New Roman" w:hAnsi="Times New Roman" w:cs="Times New Roman"/>
          <w:color w:val="000000" w:themeColor="text1"/>
          <w:sz w:val="20"/>
          <w:szCs w:val="20"/>
          <w:lang w:val="en-US"/>
        </w:rPr>
        <w:t>The</w:t>
      </w:r>
      <w:proofErr w:type="gramEnd"/>
      <w:r w:rsidR="008C487E" w:rsidRPr="00FA171A">
        <w:rPr>
          <w:rFonts w:ascii="Times New Roman" w:hAnsi="Times New Roman" w:cs="Times New Roman"/>
          <w:color w:val="000000" w:themeColor="text1"/>
          <w:sz w:val="20"/>
          <w:szCs w:val="20"/>
          <w:lang w:val="en-US"/>
        </w:rPr>
        <w:t xml:space="preserve"> power required to maintain the forced oscillations of a composite feed cylinder of spinning machines. In Third International Scientific and Practical Symposium on Materials Science and Technology (MST-III 2023), 12986, 202-210 (2024) </w:t>
      </w:r>
    </w:p>
    <w:p w14:paraId="5555C875" w14:textId="77777777" w:rsidR="008C487E" w:rsidRPr="00FA171A" w:rsidRDefault="008C487E" w:rsidP="00153ED4">
      <w:pPr>
        <w:spacing w:after="0" w:line="240" w:lineRule="auto"/>
        <w:jc w:val="both"/>
        <w:rPr>
          <w:rFonts w:ascii="Times New Roman" w:hAnsi="Times New Roman" w:cs="Times New Roman"/>
          <w:color w:val="000000" w:themeColor="text1"/>
          <w:sz w:val="20"/>
          <w:szCs w:val="20"/>
          <w:lang w:val="en-US"/>
        </w:rPr>
      </w:pPr>
      <w:r w:rsidRPr="00FA171A">
        <w:rPr>
          <w:rFonts w:ascii="Times New Roman" w:hAnsi="Times New Roman" w:cs="Times New Roman"/>
          <w:color w:val="000000" w:themeColor="text1"/>
          <w:sz w:val="20"/>
          <w:szCs w:val="20"/>
          <w:lang w:val="en-US"/>
        </w:rPr>
        <w:t>7. A. P. Filippov, Vibrations of deformable systems (Mechanical engineering, Moscow, 1970), p. 734.</w:t>
      </w:r>
    </w:p>
    <w:p w14:paraId="40D05B93" w14:textId="2C16A3A4" w:rsidR="006D5E27" w:rsidRPr="00FA171A" w:rsidRDefault="006D5E27" w:rsidP="00153ED4">
      <w:pPr>
        <w:spacing w:after="0" w:line="240" w:lineRule="auto"/>
        <w:jc w:val="both"/>
        <w:rPr>
          <w:rFonts w:ascii="Times New Roman" w:hAnsi="Times New Roman" w:cs="Times New Roman"/>
          <w:color w:val="000000" w:themeColor="text1"/>
          <w:kern w:val="2"/>
          <w:sz w:val="20"/>
          <w:szCs w:val="20"/>
          <w:lang w:val="uz-Cyrl-UZ"/>
          <w14:ligatures w14:val="standardContextual"/>
        </w:rPr>
      </w:pPr>
      <w:r w:rsidRPr="00FA171A">
        <w:rPr>
          <w:rFonts w:ascii="Times New Roman" w:hAnsi="Times New Roman" w:cs="Times New Roman"/>
          <w:color w:val="000000" w:themeColor="text1"/>
          <w:kern w:val="2"/>
          <w:sz w:val="20"/>
          <w:szCs w:val="20"/>
          <w:lang w:val="uz-Cyrl-UZ"/>
          <w14:ligatures w14:val="standardContextual"/>
        </w:rPr>
        <w:t>8.</w:t>
      </w:r>
      <w:r w:rsidRPr="00FA171A">
        <w:rPr>
          <w:rFonts w:ascii="Times New Roman" w:hAnsi="Times New Roman" w:cs="Times New Roman"/>
          <w:color w:val="000000" w:themeColor="text1"/>
          <w:kern w:val="2"/>
          <w:sz w:val="20"/>
          <w:szCs w:val="20"/>
          <w:lang w:val="en-US"/>
          <w14:ligatures w14:val="standardContextual"/>
        </w:rPr>
        <w:t xml:space="preserve"> Mukhiddin Zhuraev, Jamshid Togaev, and Zokirkhon Yusufkhonov</w:t>
      </w:r>
      <w:r w:rsidRPr="00FA171A">
        <w:rPr>
          <w:rFonts w:ascii="Times New Roman" w:hAnsi="Times New Roman" w:cs="Times New Roman"/>
          <w:color w:val="000000" w:themeColor="text1"/>
          <w:kern w:val="2"/>
          <w:sz w:val="20"/>
          <w:szCs w:val="20"/>
          <w:lang w:val="uz-Cyrl-UZ"/>
          <w14:ligatures w14:val="standardContextual"/>
        </w:rPr>
        <w:t>.,</w:t>
      </w:r>
      <w:r w:rsidRPr="00FA171A">
        <w:rPr>
          <w:rFonts w:ascii="Times New Roman" w:hAnsi="Times New Roman" w:cs="Times New Roman"/>
          <w:color w:val="000000" w:themeColor="text1"/>
          <w:kern w:val="2"/>
          <w:sz w:val="20"/>
          <w:szCs w:val="20"/>
          <w:lang w:val="en-US"/>
          <w14:ligatures w14:val="standardContextual"/>
        </w:rPr>
        <w:t xml:space="preserve"> Management of consumers needs for volume of transportation, taking into account the probable nature</w:t>
      </w:r>
      <w:r w:rsidRPr="00FA171A">
        <w:rPr>
          <w:rFonts w:ascii="Times New Roman" w:hAnsi="Times New Roman" w:cs="Times New Roman"/>
          <w:color w:val="000000" w:themeColor="text1"/>
          <w:kern w:val="2"/>
          <w:sz w:val="20"/>
          <w:szCs w:val="20"/>
          <w:lang w:val="uz-Cyrl-UZ"/>
          <w14:ligatures w14:val="standardContextual"/>
        </w:rPr>
        <w:t>.</w:t>
      </w:r>
      <w:r w:rsidRPr="00FA171A">
        <w:rPr>
          <w:rFonts w:ascii="Times New Roman" w:hAnsi="Times New Roman" w:cs="Times New Roman"/>
          <w:color w:val="000000" w:themeColor="text1"/>
          <w:kern w:val="2"/>
          <w:sz w:val="20"/>
          <w:szCs w:val="20"/>
          <w:lang w:val="en-US"/>
          <w14:ligatures w14:val="standardContextual"/>
        </w:rPr>
        <w:t xml:space="preserve"> E3S Web of Conferences 401, 01066 (2023) CONMECHYDRO – 2023</w:t>
      </w:r>
      <w:r w:rsidRPr="00FA171A">
        <w:rPr>
          <w:rFonts w:ascii="Times New Roman" w:hAnsi="Times New Roman" w:cs="Times New Roman"/>
          <w:color w:val="000000" w:themeColor="text1"/>
          <w:kern w:val="2"/>
          <w:sz w:val="20"/>
          <w:szCs w:val="20"/>
          <w:lang w:val="uz-Cyrl-UZ"/>
          <w14:ligatures w14:val="standardContextual"/>
        </w:rPr>
        <w:t>.</w:t>
      </w:r>
      <w:r w:rsidRPr="00FA171A">
        <w:rPr>
          <w:rFonts w:ascii="Times New Roman" w:hAnsi="Times New Roman" w:cs="Times New Roman"/>
          <w:color w:val="000000" w:themeColor="text1"/>
          <w:kern w:val="2"/>
          <w:sz w:val="20"/>
          <w:szCs w:val="20"/>
          <w:lang w:val="en-US"/>
          <w14:ligatures w14:val="standardContextual"/>
        </w:rPr>
        <w:t xml:space="preserve"> </w:t>
      </w:r>
      <w:r>
        <w:fldChar w:fldCharType="begin"/>
      </w:r>
      <w:r w:rsidRPr="00CF2C31">
        <w:rPr>
          <w:lang w:val="en-US"/>
        </w:rPr>
        <w:instrText>HYPERLINK "https://doi.org/10.1051/e3sconf/202340101066"</w:instrText>
      </w:r>
      <w:r>
        <w:fldChar w:fldCharType="separate"/>
      </w:r>
      <w:r w:rsidRPr="00FA171A">
        <w:rPr>
          <w:rFonts w:ascii="Times New Roman" w:hAnsi="Times New Roman" w:cs="Times New Roman"/>
          <w:color w:val="000000" w:themeColor="text1"/>
          <w:kern w:val="2"/>
          <w:sz w:val="20"/>
          <w:szCs w:val="20"/>
          <w:u w:val="single"/>
          <w:lang w:val="en-US"/>
          <w14:ligatures w14:val="standardContextual"/>
        </w:rPr>
        <w:t>https://doi.org/10.1051/e3sconf/202340101066</w:t>
      </w:r>
      <w:r>
        <w:fldChar w:fldCharType="end"/>
      </w:r>
      <w:r w:rsidRPr="00FA171A">
        <w:rPr>
          <w:rFonts w:ascii="Times New Roman" w:hAnsi="Times New Roman" w:cs="Times New Roman"/>
          <w:color w:val="000000" w:themeColor="text1"/>
          <w:kern w:val="2"/>
          <w:sz w:val="20"/>
          <w:szCs w:val="20"/>
          <w:lang w:val="uz-Cyrl-UZ"/>
          <w14:ligatures w14:val="standardContextual"/>
        </w:rPr>
        <w:t>.</w:t>
      </w:r>
    </w:p>
    <w:p w14:paraId="6B1A7D3C" w14:textId="77777777" w:rsidR="0099277C" w:rsidRPr="00FA171A" w:rsidRDefault="008A7075" w:rsidP="00153ED4">
      <w:pPr>
        <w:spacing w:after="0" w:line="240" w:lineRule="auto"/>
        <w:jc w:val="both"/>
        <w:rPr>
          <w:rFonts w:ascii="Times New Roman" w:hAnsi="Times New Roman" w:cs="Times New Roman"/>
          <w:color w:val="000000" w:themeColor="text1"/>
          <w:sz w:val="20"/>
          <w:szCs w:val="20"/>
          <w:shd w:val="clear" w:color="auto" w:fill="FFFFFF"/>
          <w:lang w:val="en-US"/>
        </w:rPr>
      </w:pPr>
      <w:r w:rsidRPr="00FA171A">
        <w:rPr>
          <w:rFonts w:ascii="Times New Roman" w:hAnsi="Times New Roman" w:cs="Times New Roman"/>
          <w:sz w:val="20"/>
          <w:szCs w:val="20"/>
          <w:lang w:val="en-US"/>
        </w:rPr>
        <w:t>9</w:t>
      </w:r>
      <w:r w:rsidR="001618CE" w:rsidRPr="00FA171A">
        <w:rPr>
          <w:rFonts w:ascii="Times New Roman" w:hAnsi="Times New Roman" w:cs="Times New Roman"/>
          <w:sz w:val="20"/>
          <w:szCs w:val="20"/>
          <w:lang w:val="en-US"/>
        </w:rPr>
        <w:t>. O.</w:t>
      </w:r>
      <w:r w:rsidR="001618CE">
        <w:fldChar w:fldCharType="begin"/>
      </w:r>
      <w:r w:rsidR="001618CE" w:rsidRPr="00CF2C31">
        <w:rPr>
          <w:lang w:val="en-US"/>
        </w:rPr>
        <w:instrText>HYPERLINK "https://www.scopus.com/authid/detail.uri?authorId=57224188170"</w:instrText>
      </w:r>
      <w:r w:rsidR="001618CE">
        <w:fldChar w:fldCharType="separate"/>
      </w:r>
      <w:r w:rsidR="001618CE" w:rsidRPr="00FA171A">
        <w:rPr>
          <w:rFonts w:ascii="Times New Roman" w:hAnsi="Times New Roman" w:cs="Times New Roman"/>
          <w:color w:val="000000" w:themeColor="text1"/>
          <w:sz w:val="20"/>
          <w:szCs w:val="20"/>
          <w:bdr w:val="none" w:sz="0" w:space="0" w:color="auto" w:frame="1"/>
          <w:lang w:val="en-US"/>
        </w:rPr>
        <w:t>Rakhimov,</w:t>
      </w:r>
      <w:r w:rsidR="001618CE">
        <w:fldChar w:fldCharType="end"/>
      </w:r>
      <w:r w:rsidR="001618CE" w:rsidRPr="00FA171A">
        <w:rPr>
          <w:rFonts w:ascii="Times New Roman" w:hAnsi="Times New Roman" w:cs="Times New Roman"/>
          <w:color w:val="000000" w:themeColor="text1"/>
          <w:sz w:val="20"/>
          <w:szCs w:val="20"/>
          <w:bdr w:val="none" w:sz="0" w:space="0" w:color="auto" w:frame="1"/>
          <w:lang w:val="en-US"/>
        </w:rPr>
        <w:t xml:space="preserve"> D.</w:t>
      </w:r>
      <w:r w:rsidR="001618CE">
        <w:fldChar w:fldCharType="begin"/>
      </w:r>
      <w:r w:rsidR="001618CE" w:rsidRPr="00CF2C31">
        <w:rPr>
          <w:lang w:val="en-US"/>
        </w:rPr>
        <w:instrText>HYPERLINK "https://www.scopus.com/authid/detail.uri?authorId=58817587100"</w:instrText>
      </w:r>
      <w:r w:rsidR="001618CE">
        <w:fldChar w:fldCharType="separate"/>
      </w:r>
      <w:r w:rsidR="001618CE" w:rsidRPr="00FA171A">
        <w:rPr>
          <w:rFonts w:ascii="Times New Roman" w:hAnsi="Times New Roman" w:cs="Times New Roman"/>
          <w:color w:val="000000" w:themeColor="text1"/>
          <w:sz w:val="20"/>
          <w:szCs w:val="20"/>
          <w:bdr w:val="none" w:sz="0" w:space="0" w:color="auto" w:frame="1"/>
          <w:lang w:val="en-US"/>
        </w:rPr>
        <w:t>Rakhimova</w:t>
      </w:r>
      <w:r w:rsidR="001618CE">
        <w:fldChar w:fldCharType="end"/>
      </w:r>
      <w:r w:rsidR="001618CE" w:rsidRPr="00FA171A">
        <w:rPr>
          <w:rFonts w:ascii="Times New Roman" w:hAnsi="Times New Roman" w:cs="Times New Roman"/>
          <w:color w:val="000000" w:themeColor="text1"/>
          <w:sz w:val="20"/>
          <w:szCs w:val="20"/>
          <w:lang w:val="en-US"/>
        </w:rPr>
        <w:t>, O.</w:t>
      </w:r>
      <w:r w:rsidR="001618CE">
        <w:fldChar w:fldCharType="begin"/>
      </w:r>
      <w:r w:rsidR="001618CE" w:rsidRPr="00CF2C31">
        <w:rPr>
          <w:lang w:val="en-US"/>
        </w:rPr>
        <w:instrText>HYPERLINK "https://www.scopus.com/authid/detail.uri?authorId=58560574900"</w:instrText>
      </w:r>
      <w:r w:rsidR="001618CE">
        <w:fldChar w:fldCharType="separate"/>
      </w:r>
      <w:r w:rsidR="001618CE" w:rsidRPr="00FA171A">
        <w:rPr>
          <w:rFonts w:ascii="Times New Roman" w:hAnsi="Times New Roman" w:cs="Times New Roman"/>
          <w:color w:val="000000" w:themeColor="text1"/>
          <w:sz w:val="20"/>
          <w:szCs w:val="20"/>
          <w:bdr w:val="none" w:sz="0" w:space="0" w:color="auto" w:frame="1"/>
          <w:lang w:val="en-US"/>
        </w:rPr>
        <w:t>Mirzaev,</w:t>
      </w:r>
      <w:r w:rsidR="001618CE">
        <w:fldChar w:fldCharType="end"/>
      </w:r>
      <w:r w:rsidR="001618CE" w:rsidRPr="00FA171A">
        <w:rPr>
          <w:rFonts w:ascii="Times New Roman" w:hAnsi="Times New Roman" w:cs="Times New Roman"/>
          <w:color w:val="000000" w:themeColor="text1"/>
          <w:sz w:val="20"/>
          <w:szCs w:val="20"/>
          <w:bdr w:val="none" w:sz="0" w:space="0" w:color="auto" w:frame="1"/>
          <w:lang w:val="en-US"/>
        </w:rPr>
        <w:t xml:space="preserve"> Sh.</w:t>
      </w:r>
      <w:r w:rsidR="001618CE">
        <w:fldChar w:fldCharType="begin"/>
      </w:r>
      <w:r w:rsidR="001618CE" w:rsidRPr="00CF2C31">
        <w:rPr>
          <w:lang w:val="en-US"/>
        </w:rPr>
        <w:instrText>HYPERLINK "https://www.scopus.com/authid/detail.uri?authorId=57224743994"</w:instrText>
      </w:r>
      <w:r w:rsidR="001618CE">
        <w:fldChar w:fldCharType="separate"/>
      </w:r>
      <w:r w:rsidR="001618CE" w:rsidRPr="00FA171A">
        <w:rPr>
          <w:rFonts w:ascii="Times New Roman" w:hAnsi="Times New Roman" w:cs="Times New Roman"/>
          <w:color w:val="000000" w:themeColor="text1"/>
          <w:sz w:val="20"/>
          <w:szCs w:val="20"/>
          <w:bdr w:val="none" w:sz="0" w:space="0" w:color="auto" w:frame="1"/>
          <w:lang w:val="en-US"/>
        </w:rPr>
        <w:t>Azizov.</w:t>
      </w:r>
      <w:r w:rsidR="001618CE">
        <w:fldChar w:fldCharType="end"/>
      </w:r>
      <w:r w:rsidR="001618CE" w:rsidRPr="00FA171A">
        <w:rPr>
          <w:rFonts w:ascii="Times New Roman" w:hAnsi="Times New Roman" w:cs="Times New Roman"/>
          <w:color w:val="000000" w:themeColor="text1"/>
          <w:sz w:val="20"/>
          <w:szCs w:val="20"/>
          <w:lang w:val="en-US"/>
        </w:rPr>
        <w:t xml:space="preserve"> </w:t>
      </w:r>
      <w:r w:rsidR="001618CE">
        <w:fldChar w:fldCharType="begin"/>
      </w:r>
      <w:r w:rsidR="001618CE" w:rsidRPr="00CF2C31">
        <w:rPr>
          <w:lang w:val="en-US"/>
        </w:rPr>
        <w:instrText>HYPERLINK "https://www.scopus.com/record/display.uri?eid=2-s2.0-85182580271&amp;origin=resultslist"</w:instrText>
      </w:r>
      <w:r w:rsidR="001618CE">
        <w:fldChar w:fldCharType="separate"/>
      </w:r>
      <w:r w:rsidR="001618CE" w:rsidRPr="00FA171A">
        <w:rPr>
          <w:rFonts w:ascii="Times New Roman" w:hAnsi="Times New Roman" w:cs="Times New Roman"/>
          <w:bCs/>
          <w:color w:val="000000" w:themeColor="text1"/>
          <w:sz w:val="20"/>
          <w:szCs w:val="20"/>
          <w:lang w:val="en-US"/>
        </w:rPr>
        <w:t>Analysis of developmental education models in the ecological education system in Uzbekistan</w:t>
      </w:r>
      <w:r w:rsidR="001618CE">
        <w:fldChar w:fldCharType="end"/>
      </w:r>
      <w:r w:rsidR="001618CE" w:rsidRPr="00FA171A">
        <w:rPr>
          <w:rFonts w:ascii="Times New Roman" w:hAnsi="Times New Roman" w:cs="Times New Roman"/>
          <w:bCs/>
          <w:color w:val="000000" w:themeColor="text1"/>
          <w:sz w:val="20"/>
          <w:szCs w:val="20"/>
          <w:lang w:val="en-US"/>
        </w:rPr>
        <w:t xml:space="preserve">. </w:t>
      </w:r>
      <w:r w:rsidR="001618CE">
        <w:fldChar w:fldCharType="begin"/>
      </w:r>
      <w:r w:rsidR="001618CE" w:rsidRPr="00CF2C31">
        <w:rPr>
          <w:lang w:val="en-US"/>
        </w:rPr>
        <w:instrText>HYPERLINK "https://www.scopus.com/sourceid/21100795900?origin=resultslist"</w:instrText>
      </w:r>
      <w:r w:rsidR="001618CE">
        <w:fldChar w:fldCharType="separate"/>
      </w:r>
      <w:r w:rsidR="001618CE" w:rsidRPr="00FA171A">
        <w:rPr>
          <w:rFonts w:ascii="Times New Roman" w:hAnsi="Times New Roman" w:cs="Times New Roman"/>
          <w:bCs/>
          <w:i/>
          <w:iCs/>
          <w:color w:val="000000" w:themeColor="text1"/>
          <w:sz w:val="20"/>
          <w:szCs w:val="20"/>
          <w:bdr w:val="none" w:sz="0" w:space="0" w:color="auto" w:frame="1"/>
          <w:shd w:val="clear" w:color="auto" w:fill="FFFFFF"/>
          <w:lang w:val="en-US"/>
        </w:rPr>
        <w:t>E3S Web of Conferences</w:t>
      </w:r>
      <w:r w:rsidR="001618CE">
        <w:fldChar w:fldCharType="end"/>
      </w:r>
      <w:r w:rsidR="001618CE" w:rsidRPr="00FA171A">
        <w:rPr>
          <w:rFonts w:ascii="Times New Roman" w:hAnsi="Times New Roman" w:cs="Times New Roman"/>
          <w:color w:val="000000" w:themeColor="text1"/>
          <w:sz w:val="20"/>
          <w:szCs w:val="20"/>
          <w:shd w:val="clear" w:color="auto" w:fill="FFFFFF"/>
          <w:lang w:val="en-US"/>
        </w:rPr>
        <w:t xml:space="preserve">, 2023, 458, 06020 .  </w:t>
      </w:r>
    </w:p>
    <w:p w14:paraId="37C9F28D" w14:textId="72434667" w:rsidR="001618CE" w:rsidRPr="00FA171A" w:rsidRDefault="001618CE" w:rsidP="00153ED4">
      <w:pPr>
        <w:spacing w:after="0" w:line="240" w:lineRule="auto"/>
        <w:jc w:val="both"/>
        <w:rPr>
          <w:rFonts w:ascii="Times New Roman" w:hAnsi="Times New Roman" w:cs="Times New Roman"/>
          <w:sz w:val="20"/>
          <w:szCs w:val="20"/>
          <w:lang w:val="en-US"/>
        </w:rPr>
      </w:pPr>
      <w:r w:rsidRPr="00FA171A">
        <w:rPr>
          <w:rFonts w:ascii="Times New Roman" w:hAnsi="Times New Roman" w:cs="Times New Roman"/>
          <w:color w:val="000000" w:themeColor="text1"/>
          <w:sz w:val="20"/>
          <w:szCs w:val="20"/>
          <w:shd w:val="clear" w:color="auto" w:fill="FFFFFF"/>
          <w:lang w:val="en-US"/>
        </w:rPr>
        <w:t xml:space="preserve"> </w:t>
      </w:r>
      <w:r w:rsidRPr="00FA171A">
        <w:rPr>
          <w:rFonts w:ascii="Times New Roman" w:hAnsi="Times New Roman" w:cs="Times New Roman"/>
          <w:bCs/>
          <w:color w:val="000000" w:themeColor="text1"/>
          <w:sz w:val="20"/>
          <w:szCs w:val="20"/>
          <w:lang w:val="en-US"/>
        </w:rPr>
        <w:t xml:space="preserve">DOI </w:t>
      </w:r>
      <w:r w:rsidRPr="00FA171A">
        <w:rPr>
          <w:rFonts w:ascii="Times New Roman" w:hAnsi="Times New Roman" w:cs="Times New Roman"/>
          <w:color w:val="000000" w:themeColor="text1"/>
          <w:sz w:val="20"/>
          <w:szCs w:val="20"/>
          <w:lang w:val="en-US"/>
        </w:rPr>
        <w:t>10.1051/e3sconf/202345806020</w:t>
      </w:r>
    </w:p>
    <w:p w14:paraId="1455ED79" w14:textId="54B95859" w:rsidR="006D5E27" w:rsidRPr="00FA171A" w:rsidRDefault="008A7075" w:rsidP="00153ED4">
      <w:pPr>
        <w:spacing w:after="0" w:line="240" w:lineRule="auto"/>
        <w:jc w:val="both"/>
        <w:rPr>
          <w:rFonts w:ascii="Times New Roman" w:hAnsi="Times New Roman" w:cs="Times New Roman"/>
          <w:color w:val="000000" w:themeColor="text1"/>
          <w:kern w:val="2"/>
          <w:sz w:val="20"/>
          <w:szCs w:val="20"/>
          <w:lang w:val="en-US"/>
          <w14:ligatures w14:val="standardContextual"/>
        </w:rPr>
      </w:pPr>
      <w:r w:rsidRPr="00FA171A">
        <w:rPr>
          <w:rFonts w:ascii="Times New Roman" w:hAnsi="Times New Roman" w:cs="Times New Roman"/>
          <w:color w:val="000000" w:themeColor="text1"/>
          <w:kern w:val="2"/>
          <w:sz w:val="20"/>
          <w:szCs w:val="20"/>
          <w:lang w:val="en-US"/>
          <w14:ligatures w14:val="standardContextual"/>
        </w:rPr>
        <w:t>10</w:t>
      </w:r>
      <w:r w:rsidR="006D5E27" w:rsidRPr="00FA171A">
        <w:rPr>
          <w:rFonts w:ascii="Times New Roman" w:hAnsi="Times New Roman" w:cs="Times New Roman"/>
          <w:color w:val="000000" w:themeColor="text1"/>
          <w:kern w:val="2"/>
          <w:sz w:val="20"/>
          <w:szCs w:val="20"/>
          <w:lang w:val="en-US"/>
          <w14:ligatures w14:val="standardContextual"/>
        </w:rPr>
        <w:t xml:space="preserve">. O. Hamroyev, J. Togaev, and R. N. Keldiyorov. Installation for testing the ability of oil-oxidizing microorganisms., E3S Web of Conferences 417, 02015 (2023) </w:t>
      </w:r>
      <w:r w:rsidR="00821B1F">
        <w:fldChar w:fldCharType="begin"/>
      </w:r>
      <w:r w:rsidR="00821B1F" w:rsidRPr="00CF2C31">
        <w:rPr>
          <w:lang w:val="en-US"/>
        </w:rPr>
        <w:instrText>HYPERLINK "https://doi.org/10.1051/e3sconf/202341702015%20GEOTECH-2023"</w:instrText>
      </w:r>
      <w:r w:rsidR="00821B1F">
        <w:fldChar w:fldCharType="separate"/>
      </w:r>
      <w:r w:rsidR="00821B1F" w:rsidRPr="00FA171A">
        <w:rPr>
          <w:rStyle w:val="ae"/>
          <w:rFonts w:ascii="Times New Roman" w:hAnsi="Times New Roman" w:cs="Times New Roman"/>
          <w:color w:val="000000" w:themeColor="text1"/>
          <w:kern w:val="2"/>
          <w:sz w:val="20"/>
          <w:szCs w:val="20"/>
          <w:lang w:val="en-US"/>
          <w14:ligatures w14:val="standardContextual"/>
        </w:rPr>
        <w:t>https://doi.org/10.1051/e3sconf/202341702015 GEOTECH-2023</w:t>
      </w:r>
      <w:r w:rsidR="00821B1F">
        <w:fldChar w:fldCharType="end"/>
      </w:r>
      <w:r w:rsidR="006D5E27" w:rsidRPr="00FA171A">
        <w:rPr>
          <w:rFonts w:ascii="Times New Roman" w:hAnsi="Times New Roman" w:cs="Times New Roman"/>
          <w:color w:val="000000" w:themeColor="text1"/>
          <w:kern w:val="2"/>
          <w:sz w:val="20"/>
          <w:szCs w:val="20"/>
          <w:lang w:val="en-US"/>
          <w14:ligatures w14:val="standardContextual"/>
        </w:rPr>
        <w:t>.</w:t>
      </w:r>
    </w:p>
    <w:p w14:paraId="7104916E" w14:textId="3CFA5D46" w:rsidR="005A6811" w:rsidRPr="00FA171A" w:rsidRDefault="008A7075" w:rsidP="00153ED4">
      <w:pPr>
        <w:spacing w:after="0" w:line="240" w:lineRule="auto"/>
        <w:jc w:val="both"/>
        <w:rPr>
          <w:rFonts w:ascii="Times New Roman" w:hAnsi="Times New Roman" w:cs="Times New Roman"/>
          <w:color w:val="000000" w:themeColor="text1"/>
          <w:sz w:val="20"/>
          <w:szCs w:val="20"/>
          <w:lang w:val="en-US"/>
        </w:rPr>
      </w:pPr>
      <w:r w:rsidRPr="00FA171A">
        <w:rPr>
          <w:rFonts w:ascii="Times New Roman" w:hAnsi="Times New Roman" w:cs="Times New Roman"/>
          <w:color w:val="000000" w:themeColor="text1"/>
          <w:sz w:val="20"/>
          <w:szCs w:val="20"/>
          <w:lang w:val="en-US"/>
        </w:rPr>
        <w:t>11</w:t>
      </w:r>
      <w:r w:rsidR="005A6811" w:rsidRPr="00FA171A">
        <w:rPr>
          <w:rFonts w:ascii="Times New Roman" w:hAnsi="Times New Roman" w:cs="Times New Roman"/>
          <w:color w:val="000000" w:themeColor="text1"/>
          <w:sz w:val="20"/>
          <w:szCs w:val="20"/>
          <w:lang w:val="en-US"/>
        </w:rPr>
        <w:t>.</w:t>
      </w:r>
      <w:r w:rsidR="009D326C" w:rsidRPr="00FA171A">
        <w:rPr>
          <w:rFonts w:ascii="Times New Roman" w:hAnsi="Times New Roman" w:cs="Times New Roman"/>
          <w:color w:val="000000" w:themeColor="text1"/>
          <w:sz w:val="20"/>
          <w:szCs w:val="20"/>
          <w:lang w:val="en-US"/>
        </w:rPr>
        <w:t xml:space="preserve"> C. Langrand, A. Albert, and M. Masset, “A magneto-rheological damper for on-site machining vibration control: from design to experimental characterization of its performance,” Vibroengineering Procedia, Vol. 34, pp. 34–38, Nov. 2020, https://doi.org/10.21595/vp.2020.21745</w:t>
      </w:r>
    </w:p>
    <w:p w14:paraId="10A494CA" w14:textId="036477F5" w:rsidR="005A6811" w:rsidRPr="00FA171A" w:rsidRDefault="005A6811" w:rsidP="00153ED4">
      <w:pPr>
        <w:spacing w:after="0" w:line="240" w:lineRule="auto"/>
        <w:jc w:val="both"/>
        <w:rPr>
          <w:rFonts w:ascii="Times New Roman" w:hAnsi="Times New Roman" w:cs="Times New Roman"/>
          <w:color w:val="000000" w:themeColor="text1"/>
          <w:sz w:val="20"/>
          <w:szCs w:val="20"/>
          <w:lang w:val="en-US"/>
        </w:rPr>
      </w:pPr>
      <w:r w:rsidRPr="00FA171A">
        <w:rPr>
          <w:rFonts w:ascii="Times New Roman" w:hAnsi="Times New Roman" w:cs="Times New Roman"/>
          <w:color w:val="000000" w:themeColor="text1"/>
          <w:sz w:val="20"/>
          <w:szCs w:val="20"/>
          <w:lang w:val="en-US"/>
        </w:rPr>
        <w:t>1</w:t>
      </w:r>
      <w:r w:rsidR="008A7075" w:rsidRPr="00FA171A">
        <w:rPr>
          <w:rFonts w:ascii="Times New Roman" w:hAnsi="Times New Roman" w:cs="Times New Roman"/>
          <w:color w:val="000000" w:themeColor="text1"/>
          <w:sz w:val="20"/>
          <w:szCs w:val="20"/>
          <w:lang w:val="en-US"/>
        </w:rPr>
        <w:t>2</w:t>
      </w:r>
      <w:r w:rsidRPr="00FA171A">
        <w:rPr>
          <w:rFonts w:ascii="Times New Roman" w:hAnsi="Times New Roman" w:cs="Times New Roman"/>
          <w:color w:val="000000" w:themeColor="text1"/>
          <w:sz w:val="20"/>
          <w:szCs w:val="20"/>
          <w:lang w:val="en-US"/>
        </w:rPr>
        <w:t>.</w:t>
      </w:r>
      <w:r w:rsidR="009D326C" w:rsidRPr="00FA171A">
        <w:rPr>
          <w:rFonts w:ascii="Times New Roman" w:hAnsi="Times New Roman" w:cs="Times New Roman"/>
          <w:color w:val="000000" w:themeColor="text1"/>
          <w:sz w:val="20"/>
          <w:szCs w:val="20"/>
          <w:lang w:val="en-US"/>
        </w:rPr>
        <w:t xml:space="preserve"> O. Legoff, M. Ritou, C. Maurin, S. Bonnet, and B. Furet, “Étude de moyens d’usinage mobiles pour pièces de grandes dimensions,” in 24th Congrès Français de Mécanique (CFM 2019), 2019.</w:t>
      </w:r>
    </w:p>
    <w:p w14:paraId="6F2F3778" w14:textId="43FDB71C" w:rsidR="008A7075" w:rsidRPr="00FA171A" w:rsidRDefault="008A7075" w:rsidP="00153ED4">
      <w:pPr>
        <w:spacing w:after="0" w:line="240" w:lineRule="auto"/>
        <w:jc w:val="both"/>
        <w:rPr>
          <w:rFonts w:ascii="Times New Roman" w:hAnsi="Times New Roman" w:cs="Times New Roman"/>
          <w:color w:val="000000" w:themeColor="text1"/>
          <w:sz w:val="20"/>
          <w:szCs w:val="20"/>
          <w:lang w:val="en-US"/>
        </w:rPr>
      </w:pPr>
      <w:r w:rsidRPr="00FA171A">
        <w:rPr>
          <w:rFonts w:ascii="Times New Roman" w:hAnsi="Times New Roman" w:cs="Times New Roman"/>
          <w:color w:val="000000" w:themeColor="text1"/>
          <w:sz w:val="20"/>
          <w:szCs w:val="20"/>
          <w:lang w:val="en-US"/>
        </w:rPr>
        <w:t xml:space="preserve"> 13. O.D.</w:t>
      </w:r>
      <w:r>
        <w:fldChar w:fldCharType="begin"/>
      </w:r>
      <w:r w:rsidRPr="00CF2C31">
        <w:rPr>
          <w:lang w:val="en-US"/>
        </w:rPr>
        <w:instrText>HYPERLINK "https://www.scopus.com/authid/detail.uri?authorId=57224188170"</w:instrText>
      </w:r>
      <w:r>
        <w:fldChar w:fldCharType="separate"/>
      </w:r>
      <w:r w:rsidRPr="00FA171A">
        <w:rPr>
          <w:rFonts w:ascii="Times New Roman" w:hAnsi="Times New Roman" w:cs="Times New Roman"/>
          <w:color w:val="000000" w:themeColor="text1"/>
          <w:sz w:val="20"/>
          <w:szCs w:val="20"/>
          <w:bdr w:val="none" w:sz="0" w:space="0" w:color="auto" w:frame="1"/>
          <w:lang w:val="en-US"/>
        </w:rPr>
        <w:t>Rakhimov</w:t>
      </w:r>
      <w:r>
        <w:fldChar w:fldCharType="end"/>
      </w:r>
      <w:r w:rsidRPr="00FA171A">
        <w:rPr>
          <w:rFonts w:ascii="Times New Roman" w:hAnsi="Times New Roman" w:cs="Times New Roman"/>
          <w:color w:val="000000" w:themeColor="text1"/>
          <w:sz w:val="20"/>
          <w:szCs w:val="20"/>
          <w:lang w:val="en-US"/>
        </w:rPr>
        <w:t>, S.</w:t>
      </w:r>
      <w:r>
        <w:fldChar w:fldCharType="begin"/>
      </w:r>
      <w:r w:rsidRPr="00CF2C31">
        <w:rPr>
          <w:lang w:val="en-US"/>
        </w:rPr>
        <w:instrText>HYPERLINK "https://www.scopus.com/authid/detail.uri?authorId=57767325000"</w:instrText>
      </w:r>
      <w:r>
        <w:fldChar w:fldCharType="separate"/>
      </w:r>
      <w:r w:rsidRPr="00FA171A">
        <w:rPr>
          <w:rFonts w:ascii="Times New Roman" w:hAnsi="Times New Roman" w:cs="Times New Roman"/>
          <w:color w:val="000000" w:themeColor="text1"/>
          <w:sz w:val="20"/>
          <w:szCs w:val="20"/>
          <w:bdr w:val="none" w:sz="0" w:space="0" w:color="auto" w:frame="1"/>
          <w:lang w:val="en-US"/>
        </w:rPr>
        <w:t>Ehsev</w:t>
      </w:r>
      <w:r>
        <w:fldChar w:fldCharType="end"/>
      </w:r>
      <w:r w:rsidRPr="00FA171A">
        <w:rPr>
          <w:rFonts w:ascii="Times New Roman" w:hAnsi="Times New Roman" w:cs="Times New Roman"/>
          <w:color w:val="000000" w:themeColor="text1"/>
          <w:sz w:val="20"/>
          <w:szCs w:val="20"/>
          <w:lang w:val="en-US"/>
        </w:rPr>
        <w:t>, S.</w:t>
      </w:r>
      <w:r>
        <w:fldChar w:fldCharType="begin"/>
      </w:r>
      <w:r w:rsidRPr="00CF2C31">
        <w:rPr>
          <w:lang w:val="en-US"/>
        </w:rPr>
        <w:instrText>HYPERLINK "https://www.scopus.com/authid/detail.uri?authorId=57222129109"</w:instrText>
      </w:r>
      <w:r>
        <w:fldChar w:fldCharType="separate"/>
      </w:r>
      <w:r w:rsidRPr="00FA171A">
        <w:rPr>
          <w:rFonts w:ascii="Times New Roman" w:hAnsi="Times New Roman" w:cs="Times New Roman"/>
          <w:color w:val="000000" w:themeColor="text1"/>
          <w:sz w:val="20"/>
          <w:szCs w:val="20"/>
          <w:bdr w:val="none" w:sz="0" w:space="0" w:color="auto" w:frame="1"/>
          <w:lang w:val="en-US"/>
        </w:rPr>
        <w:t>Latipov</w:t>
      </w:r>
      <w:r>
        <w:fldChar w:fldCharType="end"/>
      </w:r>
      <w:r w:rsidRPr="00FA171A">
        <w:rPr>
          <w:rFonts w:ascii="Times New Roman" w:hAnsi="Times New Roman" w:cs="Times New Roman"/>
          <w:color w:val="000000" w:themeColor="text1"/>
          <w:sz w:val="20"/>
          <w:szCs w:val="20"/>
          <w:lang w:val="en-US"/>
        </w:rPr>
        <w:t>, J.</w:t>
      </w:r>
      <w:r>
        <w:fldChar w:fldCharType="begin"/>
      </w:r>
      <w:r w:rsidRPr="00CF2C31">
        <w:rPr>
          <w:lang w:val="en-US"/>
        </w:rPr>
        <w:instrText>HYPERLINK "https://www.scopus.com/authid/detail.uri?authorId=57767078200"</w:instrText>
      </w:r>
      <w:r>
        <w:fldChar w:fldCharType="separate"/>
      </w:r>
      <w:r w:rsidRPr="00FA171A">
        <w:rPr>
          <w:rFonts w:ascii="Times New Roman" w:hAnsi="Times New Roman" w:cs="Times New Roman"/>
          <w:color w:val="000000" w:themeColor="text1"/>
          <w:sz w:val="20"/>
          <w:szCs w:val="20"/>
          <w:bdr w:val="none" w:sz="0" w:space="0" w:color="auto" w:frame="1"/>
          <w:lang w:val="en-US"/>
        </w:rPr>
        <w:t xml:space="preserve">Rakhimov. </w:t>
      </w:r>
      <w:r>
        <w:fldChar w:fldCharType="end"/>
      </w:r>
      <w:r w:rsidRPr="00FA171A">
        <w:rPr>
          <w:rFonts w:ascii="Times New Roman" w:hAnsi="Times New Roman" w:cs="Times New Roman"/>
          <w:color w:val="000000" w:themeColor="text1"/>
          <w:sz w:val="20"/>
          <w:szCs w:val="20"/>
          <w:bdr w:val="none" w:sz="0" w:space="0" w:color="auto" w:frame="1"/>
          <w:lang w:val="uz-Cyrl-UZ"/>
        </w:rPr>
        <w:t xml:space="preserve">  </w:t>
      </w:r>
      <w:r>
        <w:fldChar w:fldCharType="begin"/>
      </w:r>
      <w:r w:rsidRPr="00CF2C31">
        <w:rPr>
          <w:lang w:val="en-US"/>
        </w:rPr>
        <w:instrText>HYPERLINK "https://www.scopus.com/record/display.uri?eid=2-s2.0-85132977375&amp;origin=resultslist"</w:instrText>
      </w:r>
      <w:r>
        <w:fldChar w:fldCharType="separate"/>
      </w:r>
      <w:r w:rsidRPr="00FA171A">
        <w:rPr>
          <w:rFonts w:ascii="Times New Roman" w:hAnsi="Times New Roman" w:cs="Times New Roman"/>
          <w:bCs/>
          <w:color w:val="000000" w:themeColor="text1"/>
          <w:sz w:val="20"/>
          <w:szCs w:val="20"/>
          <w:lang w:val="en-US"/>
        </w:rPr>
        <w:t>Positive and Negative Aspects of Digitalization of Higher Education in Uzbekistan</w:t>
      </w:r>
      <w:r>
        <w:fldChar w:fldCharType="end"/>
      </w:r>
      <w:r w:rsidRPr="00FA171A">
        <w:rPr>
          <w:rFonts w:ascii="Times New Roman" w:hAnsi="Times New Roman" w:cs="Times New Roman"/>
          <w:bCs/>
          <w:color w:val="000000" w:themeColor="text1"/>
          <w:sz w:val="20"/>
          <w:szCs w:val="20"/>
          <w:lang w:val="en-US"/>
        </w:rPr>
        <w:t xml:space="preserve">. </w:t>
      </w:r>
      <w:r>
        <w:fldChar w:fldCharType="begin"/>
      </w:r>
      <w:r w:rsidRPr="00CF2C31">
        <w:rPr>
          <w:lang w:val="en-US"/>
        </w:rPr>
        <w:instrText>HYPERLINK "https://www.scopus.com/sourceid/26916?origin=resultslist"</w:instrText>
      </w:r>
      <w:r>
        <w:fldChar w:fldCharType="separate"/>
      </w:r>
      <w:r w:rsidRPr="00FA171A">
        <w:rPr>
          <w:rFonts w:ascii="Times New Roman" w:hAnsi="Times New Roman" w:cs="Times New Roman"/>
          <w:bCs/>
          <w:i/>
          <w:iCs/>
          <w:color w:val="000000" w:themeColor="text1"/>
          <w:sz w:val="20"/>
          <w:szCs w:val="20"/>
          <w:bdr w:val="none" w:sz="0" w:space="0" w:color="auto" w:frame="1"/>
          <w:shd w:val="clear" w:color="auto" w:fill="FFFFFF"/>
          <w:lang w:val="en-US"/>
        </w:rPr>
        <w:t>AIP Conference Proceedings</w:t>
      </w:r>
      <w:r>
        <w:fldChar w:fldCharType="end"/>
      </w:r>
      <w:r w:rsidRPr="00FA171A">
        <w:rPr>
          <w:rFonts w:ascii="Times New Roman" w:hAnsi="Times New Roman" w:cs="Times New Roman"/>
          <w:color w:val="000000" w:themeColor="text1"/>
          <w:sz w:val="20"/>
          <w:szCs w:val="20"/>
          <w:shd w:val="clear" w:color="auto" w:fill="FFFFFF"/>
          <w:lang w:val="en-US"/>
        </w:rPr>
        <w:t xml:space="preserve">, 2022, 2432, 03006  </w:t>
      </w:r>
      <w:r w:rsidRPr="00FA171A">
        <w:rPr>
          <w:rFonts w:ascii="Times New Roman" w:hAnsi="Times New Roman" w:cs="Times New Roman"/>
          <w:bCs/>
          <w:color w:val="000000" w:themeColor="text1"/>
          <w:sz w:val="20"/>
          <w:szCs w:val="20"/>
          <w:lang w:val="en-US"/>
        </w:rPr>
        <w:t xml:space="preserve">DOI </w:t>
      </w:r>
      <w:r w:rsidRPr="00FA171A">
        <w:rPr>
          <w:rFonts w:ascii="Times New Roman" w:hAnsi="Times New Roman" w:cs="Times New Roman"/>
          <w:color w:val="000000" w:themeColor="text1"/>
          <w:sz w:val="20"/>
          <w:szCs w:val="20"/>
          <w:lang w:val="en-US"/>
        </w:rPr>
        <w:t>10.1063/5.0089690</w:t>
      </w:r>
    </w:p>
    <w:p w14:paraId="68243862" w14:textId="661B4488" w:rsidR="005A6811" w:rsidRPr="00FA171A" w:rsidRDefault="008A7075" w:rsidP="00153ED4">
      <w:pPr>
        <w:shd w:val="clear" w:color="auto" w:fill="FFFFFF"/>
        <w:spacing w:after="0" w:line="240" w:lineRule="auto"/>
        <w:jc w:val="both"/>
        <w:rPr>
          <w:rFonts w:ascii="Times New Roman" w:eastAsia="Times New Roman" w:hAnsi="Times New Roman" w:cs="Times New Roman"/>
          <w:color w:val="000000" w:themeColor="text1"/>
          <w:sz w:val="20"/>
          <w:szCs w:val="20"/>
          <w:lang w:val="en-US" w:eastAsia="ru-RU"/>
        </w:rPr>
      </w:pPr>
      <w:r w:rsidRPr="00FA171A">
        <w:rPr>
          <w:rFonts w:ascii="Times New Roman" w:hAnsi="Times New Roman" w:cs="Times New Roman"/>
          <w:color w:val="000000" w:themeColor="text1"/>
          <w:sz w:val="20"/>
          <w:szCs w:val="20"/>
          <w:lang w:val="en-US"/>
        </w:rPr>
        <w:t>14</w:t>
      </w:r>
      <w:r w:rsidR="005A6811" w:rsidRPr="00FA171A">
        <w:rPr>
          <w:rFonts w:ascii="Times New Roman" w:hAnsi="Times New Roman" w:cs="Times New Roman"/>
          <w:color w:val="000000" w:themeColor="text1"/>
          <w:sz w:val="20"/>
          <w:szCs w:val="20"/>
          <w:lang w:val="en-US"/>
        </w:rPr>
        <w:t>.</w:t>
      </w:r>
      <w:r w:rsidR="005A6811" w:rsidRPr="00FA171A">
        <w:rPr>
          <w:rFonts w:ascii="Times New Roman" w:eastAsia="Times New Roman" w:hAnsi="Times New Roman" w:cs="Times New Roman"/>
          <w:color w:val="000000" w:themeColor="text1"/>
          <w:sz w:val="20"/>
          <w:szCs w:val="20"/>
          <w:lang w:val="en-US" w:eastAsia="ru-RU"/>
        </w:rPr>
        <w:t xml:space="preserve"> J. Lian, S. Fang, Y. Zhou, Model predictive control of the fuel cell cathode system based on state quantity estimation, Comput. Simul., 37 (2020), 119–122.</w:t>
      </w:r>
    </w:p>
    <w:p w14:paraId="242E8E98" w14:textId="70E84EA1" w:rsidR="005A6811" w:rsidRPr="00FA171A" w:rsidRDefault="005A6811" w:rsidP="00153ED4">
      <w:pPr>
        <w:shd w:val="clear" w:color="auto" w:fill="FFFFFF"/>
        <w:spacing w:after="0" w:line="240" w:lineRule="auto"/>
        <w:jc w:val="both"/>
        <w:rPr>
          <w:rFonts w:ascii="Times New Roman" w:eastAsia="Times New Roman" w:hAnsi="Times New Roman" w:cs="Times New Roman"/>
          <w:color w:val="000000" w:themeColor="text1"/>
          <w:sz w:val="20"/>
          <w:szCs w:val="20"/>
          <w:lang w:val="en-US" w:eastAsia="ru-RU"/>
        </w:rPr>
      </w:pPr>
      <w:r w:rsidRPr="00FA171A">
        <w:rPr>
          <w:rFonts w:ascii="Times New Roman" w:hAnsi="Times New Roman" w:cs="Times New Roman"/>
          <w:color w:val="000000" w:themeColor="text1"/>
          <w:sz w:val="20"/>
          <w:szCs w:val="20"/>
          <w:lang w:val="en-US"/>
        </w:rPr>
        <w:t>1</w:t>
      </w:r>
      <w:r w:rsidR="008A7075" w:rsidRPr="00FA171A">
        <w:rPr>
          <w:rFonts w:ascii="Times New Roman" w:hAnsi="Times New Roman" w:cs="Times New Roman"/>
          <w:color w:val="000000" w:themeColor="text1"/>
          <w:sz w:val="20"/>
          <w:szCs w:val="20"/>
          <w:lang w:val="en-US"/>
        </w:rPr>
        <w:t>5</w:t>
      </w:r>
      <w:r w:rsidRPr="00FA171A">
        <w:rPr>
          <w:rFonts w:ascii="Times New Roman" w:hAnsi="Times New Roman" w:cs="Times New Roman"/>
          <w:color w:val="000000" w:themeColor="text1"/>
          <w:sz w:val="20"/>
          <w:szCs w:val="20"/>
          <w:lang w:val="en-US"/>
        </w:rPr>
        <w:t>.</w:t>
      </w:r>
      <w:r w:rsidR="00821B1F" w:rsidRPr="00FA171A">
        <w:rPr>
          <w:rFonts w:ascii="Times New Roman" w:eastAsia="Times New Roman" w:hAnsi="Times New Roman" w:cs="Times New Roman"/>
          <w:color w:val="000000" w:themeColor="text1"/>
          <w:sz w:val="20"/>
          <w:szCs w:val="20"/>
          <w:lang w:val="en-US" w:eastAsia="ru-RU"/>
        </w:rPr>
        <w:t xml:space="preserve"> V. Chaturvedi, T. Talapaneni, Effect of mechanical vibration and grain refiner on microstructure and mechanical properties of AZ91Mg alloy during solidification, J. Mater. Eng. Perform., 30 (2021), 3187–3202. </w:t>
      </w:r>
      <w:r w:rsidR="008A7075">
        <w:fldChar w:fldCharType="begin"/>
      </w:r>
      <w:r w:rsidR="008A7075" w:rsidRPr="00CF2C31">
        <w:rPr>
          <w:lang w:val="en-US"/>
        </w:rPr>
        <w:instrText>HYPERLINK "https://doi.org/10.1007/s11665-021-05471-3"</w:instrText>
      </w:r>
      <w:r w:rsidR="008A7075">
        <w:fldChar w:fldCharType="separate"/>
      </w:r>
      <w:r w:rsidR="008A7075" w:rsidRPr="00FA171A">
        <w:rPr>
          <w:rStyle w:val="ae"/>
          <w:rFonts w:ascii="Times New Roman" w:eastAsia="Times New Roman" w:hAnsi="Times New Roman" w:cs="Times New Roman"/>
          <w:sz w:val="20"/>
          <w:szCs w:val="20"/>
          <w:lang w:val="en-US" w:eastAsia="ru-RU"/>
        </w:rPr>
        <w:t>https://doi.org/10.1007/s11665-021-05471-3</w:t>
      </w:r>
      <w:r w:rsidR="008A7075">
        <w:fldChar w:fldCharType="end"/>
      </w:r>
    </w:p>
    <w:p w14:paraId="19F0D4EE" w14:textId="77777777" w:rsidR="0099277C" w:rsidRPr="00FA171A" w:rsidRDefault="008A7075" w:rsidP="00153ED4">
      <w:pPr>
        <w:spacing w:after="0" w:line="240" w:lineRule="auto"/>
        <w:jc w:val="both"/>
        <w:rPr>
          <w:rFonts w:ascii="Times New Roman" w:hAnsi="Times New Roman" w:cs="Times New Roman"/>
          <w:color w:val="000000" w:themeColor="text1"/>
          <w:sz w:val="20"/>
          <w:szCs w:val="20"/>
          <w:shd w:val="clear" w:color="auto" w:fill="FFFFFF"/>
          <w:lang w:val="en-US"/>
        </w:rPr>
      </w:pPr>
      <w:r w:rsidRPr="00FA171A">
        <w:rPr>
          <w:rFonts w:ascii="Times New Roman" w:hAnsi="Times New Roman" w:cs="Times New Roman"/>
          <w:sz w:val="20"/>
          <w:szCs w:val="20"/>
          <w:lang w:val="en-US"/>
        </w:rPr>
        <w:t xml:space="preserve">  16. O.</w:t>
      </w:r>
      <w:r>
        <w:fldChar w:fldCharType="begin"/>
      </w:r>
      <w:r w:rsidRPr="00CF2C31">
        <w:rPr>
          <w:lang w:val="en-US"/>
        </w:rPr>
        <w:instrText>HYPERLINK "https://www.scopus.com/authid/detail.uri?authorId=57224188170"</w:instrText>
      </w:r>
      <w:r>
        <w:fldChar w:fldCharType="separate"/>
      </w:r>
      <w:r w:rsidRPr="00FA171A">
        <w:rPr>
          <w:rFonts w:ascii="Times New Roman" w:hAnsi="Times New Roman" w:cs="Times New Roman"/>
          <w:color w:val="000000" w:themeColor="text1"/>
          <w:sz w:val="20"/>
          <w:szCs w:val="20"/>
          <w:bdr w:val="none" w:sz="0" w:space="0" w:color="auto" w:frame="1"/>
          <w:lang w:val="uz-Cyrl-UZ"/>
        </w:rPr>
        <w:t>Rakhimov</w:t>
      </w:r>
      <w:r>
        <w:fldChar w:fldCharType="end"/>
      </w:r>
      <w:r w:rsidRPr="00FA171A">
        <w:rPr>
          <w:rFonts w:ascii="Times New Roman" w:hAnsi="Times New Roman" w:cs="Times New Roman"/>
          <w:color w:val="000000" w:themeColor="text1"/>
          <w:sz w:val="20"/>
          <w:szCs w:val="20"/>
          <w:lang w:val="uz-Cyrl-UZ"/>
        </w:rPr>
        <w:t>, D.</w:t>
      </w:r>
      <w:r>
        <w:fldChar w:fldCharType="begin"/>
      </w:r>
      <w:r w:rsidRPr="00CF2C31">
        <w:rPr>
          <w:lang w:val="en-US"/>
        </w:rPr>
        <w:instrText>HYPERLINK "https://www.scopus.com/authid/detail.uri?authorId=58817587100"</w:instrText>
      </w:r>
      <w:r>
        <w:fldChar w:fldCharType="separate"/>
      </w:r>
      <w:r w:rsidRPr="00FA171A">
        <w:rPr>
          <w:rFonts w:ascii="Times New Roman" w:hAnsi="Times New Roman" w:cs="Times New Roman"/>
          <w:color w:val="000000" w:themeColor="text1"/>
          <w:sz w:val="20"/>
          <w:szCs w:val="20"/>
          <w:bdr w:val="none" w:sz="0" w:space="0" w:color="auto" w:frame="1"/>
          <w:lang w:val="uz-Cyrl-UZ"/>
        </w:rPr>
        <w:t>Rakhimova</w:t>
      </w:r>
      <w:r>
        <w:fldChar w:fldCharType="end"/>
      </w:r>
      <w:r w:rsidRPr="00FA171A">
        <w:rPr>
          <w:rFonts w:ascii="Times New Roman" w:hAnsi="Times New Roman" w:cs="Times New Roman"/>
          <w:color w:val="000000" w:themeColor="text1"/>
          <w:sz w:val="20"/>
          <w:szCs w:val="20"/>
          <w:lang w:val="uz-Cyrl-UZ"/>
        </w:rPr>
        <w:t>,</w:t>
      </w:r>
      <w:r w:rsidRPr="00FA171A">
        <w:rPr>
          <w:rFonts w:ascii="Times New Roman" w:hAnsi="Times New Roman" w:cs="Times New Roman"/>
          <w:color w:val="000000" w:themeColor="text1"/>
          <w:sz w:val="20"/>
          <w:szCs w:val="20"/>
          <w:lang w:val="en-US"/>
        </w:rPr>
        <w:t xml:space="preserve"> M.</w:t>
      </w:r>
      <w:r>
        <w:fldChar w:fldCharType="begin"/>
      </w:r>
      <w:r w:rsidRPr="00CF2C31">
        <w:rPr>
          <w:lang w:val="en-US"/>
        </w:rPr>
        <w:instrText>HYPERLINK "https://www.scopus.com/authid/detail.uri?authorId=58825055000"</w:instrText>
      </w:r>
      <w:r>
        <w:fldChar w:fldCharType="separate"/>
      </w:r>
      <w:r w:rsidRPr="00FA171A">
        <w:rPr>
          <w:rFonts w:ascii="Times New Roman" w:hAnsi="Times New Roman" w:cs="Times New Roman"/>
          <w:color w:val="000000" w:themeColor="text1"/>
          <w:sz w:val="20"/>
          <w:szCs w:val="20"/>
          <w:bdr w:val="none" w:sz="0" w:space="0" w:color="auto" w:frame="1"/>
          <w:lang w:val="uz-Cyrl-UZ"/>
        </w:rPr>
        <w:t>Eshmirzaeva,</w:t>
      </w:r>
      <w:r>
        <w:fldChar w:fldCharType="end"/>
      </w:r>
      <w:r w:rsidRPr="00FA171A">
        <w:rPr>
          <w:rFonts w:ascii="Times New Roman" w:hAnsi="Times New Roman" w:cs="Times New Roman"/>
          <w:color w:val="000000" w:themeColor="text1"/>
          <w:sz w:val="20"/>
          <w:szCs w:val="20"/>
          <w:lang w:val="uz-Cyrl-UZ"/>
        </w:rPr>
        <w:t> </w:t>
      </w:r>
      <w:r w:rsidRPr="00FA171A">
        <w:rPr>
          <w:rFonts w:ascii="Times New Roman" w:hAnsi="Times New Roman" w:cs="Times New Roman"/>
          <w:color w:val="000000" w:themeColor="text1"/>
          <w:sz w:val="20"/>
          <w:szCs w:val="20"/>
          <w:lang w:val="en-US"/>
        </w:rPr>
        <w:t>A.</w:t>
      </w:r>
      <w:r>
        <w:fldChar w:fldCharType="begin"/>
      </w:r>
      <w:r w:rsidRPr="00CF2C31">
        <w:rPr>
          <w:lang w:val="en-US"/>
        </w:rPr>
        <w:instrText>HYPERLINK "https://www.scopus.com/authid/detail.uri?authorId=58817566800"</w:instrText>
      </w:r>
      <w:r>
        <w:fldChar w:fldCharType="separate"/>
      </w:r>
      <w:r w:rsidRPr="00FA171A">
        <w:rPr>
          <w:rFonts w:ascii="Times New Roman" w:hAnsi="Times New Roman" w:cs="Times New Roman"/>
          <w:color w:val="000000" w:themeColor="text1"/>
          <w:sz w:val="20"/>
          <w:szCs w:val="20"/>
          <w:bdr w:val="none" w:sz="0" w:space="0" w:color="auto" w:frame="1"/>
          <w:lang w:val="uz-Cyrl-UZ"/>
        </w:rPr>
        <w:t>Rakhimov</w:t>
      </w:r>
      <w:r>
        <w:fldChar w:fldCharType="end"/>
      </w:r>
      <w:r w:rsidRPr="00FA171A">
        <w:rPr>
          <w:rFonts w:ascii="Times New Roman" w:hAnsi="Times New Roman" w:cs="Times New Roman"/>
          <w:color w:val="000000" w:themeColor="text1"/>
          <w:sz w:val="20"/>
          <w:szCs w:val="20"/>
          <w:bdr w:val="none" w:sz="0" w:space="0" w:color="auto" w:frame="1"/>
          <w:lang w:val="en-US"/>
        </w:rPr>
        <w:t>.</w:t>
      </w:r>
      <w:r w:rsidRPr="00FA171A">
        <w:rPr>
          <w:rFonts w:ascii="Times New Roman" w:hAnsi="Times New Roman" w:cs="Times New Roman"/>
          <w:color w:val="000000" w:themeColor="text1"/>
          <w:sz w:val="20"/>
          <w:szCs w:val="20"/>
          <w:lang w:val="uz-Cyrl-UZ"/>
        </w:rPr>
        <w:t xml:space="preserve"> </w:t>
      </w:r>
      <w:r>
        <w:fldChar w:fldCharType="begin"/>
      </w:r>
      <w:r w:rsidRPr="00CF2C31">
        <w:rPr>
          <w:lang w:val="en-US"/>
        </w:rPr>
        <w:instrText>HYPERLINK "https://www.scopus.com/record/display.uri?eid=2-s2.0-85182790144&amp;origin=resultslist"</w:instrText>
      </w:r>
      <w:r>
        <w:fldChar w:fldCharType="separate"/>
      </w:r>
      <w:r w:rsidRPr="00FA171A">
        <w:rPr>
          <w:rFonts w:ascii="Times New Roman" w:hAnsi="Times New Roman" w:cs="Times New Roman"/>
          <w:bCs/>
          <w:color w:val="000000" w:themeColor="text1"/>
          <w:sz w:val="20"/>
          <w:szCs w:val="20"/>
          <w:lang w:val="en-US"/>
        </w:rPr>
        <w:t>Analysis of foresight competency development model components in future ecologists</w:t>
      </w:r>
      <w:r>
        <w:fldChar w:fldCharType="end"/>
      </w:r>
      <w:r w:rsidRPr="00FA171A">
        <w:rPr>
          <w:rFonts w:ascii="Times New Roman" w:hAnsi="Times New Roman" w:cs="Times New Roman"/>
          <w:bCs/>
          <w:color w:val="000000" w:themeColor="text1"/>
          <w:sz w:val="20"/>
          <w:szCs w:val="20"/>
          <w:lang w:val="en-US"/>
        </w:rPr>
        <w:t xml:space="preserve">. </w:t>
      </w:r>
      <w:r>
        <w:fldChar w:fldCharType="begin"/>
      </w:r>
      <w:r w:rsidRPr="00CF2C31">
        <w:rPr>
          <w:lang w:val="en-US"/>
        </w:rPr>
        <w:instrText>HYPERLINK "https://www.scopus.com/sourceid/21100795900?origin=resultslist"</w:instrText>
      </w:r>
      <w:r>
        <w:fldChar w:fldCharType="separate"/>
      </w:r>
      <w:r w:rsidRPr="00FA171A">
        <w:rPr>
          <w:rFonts w:ascii="Times New Roman" w:hAnsi="Times New Roman" w:cs="Times New Roman"/>
          <w:bCs/>
          <w:i/>
          <w:iCs/>
          <w:color w:val="000000" w:themeColor="text1"/>
          <w:sz w:val="20"/>
          <w:szCs w:val="20"/>
          <w:bdr w:val="none" w:sz="0" w:space="0" w:color="auto" w:frame="1"/>
          <w:shd w:val="clear" w:color="auto" w:fill="FFFFFF"/>
          <w:lang w:val="en-US"/>
        </w:rPr>
        <w:t>E3S Web of Conferences</w:t>
      </w:r>
      <w:r>
        <w:fldChar w:fldCharType="end"/>
      </w:r>
      <w:r w:rsidRPr="00FA171A">
        <w:rPr>
          <w:rFonts w:ascii="Times New Roman" w:hAnsi="Times New Roman" w:cs="Times New Roman"/>
          <w:color w:val="000000" w:themeColor="text1"/>
          <w:sz w:val="20"/>
          <w:szCs w:val="20"/>
          <w:shd w:val="clear" w:color="auto" w:fill="FFFFFF"/>
          <w:lang w:val="en-US"/>
        </w:rPr>
        <w:t xml:space="preserve">, 2023, 462, 03049. </w:t>
      </w:r>
    </w:p>
    <w:p w14:paraId="3BAA14FD" w14:textId="47257D83" w:rsidR="008A7075" w:rsidRPr="00FA171A" w:rsidRDefault="008A7075" w:rsidP="00153ED4">
      <w:pPr>
        <w:spacing w:after="0" w:line="240" w:lineRule="auto"/>
        <w:jc w:val="both"/>
        <w:rPr>
          <w:rFonts w:ascii="Times New Roman" w:hAnsi="Times New Roman" w:cs="Times New Roman"/>
          <w:color w:val="000000" w:themeColor="text1"/>
          <w:sz w:val="20"/>
          <w:szCs w:val="20"/>
          <w:lang w:val="en-US"/>
        </w:rPr>
      </w:pPr>
      <w:r w:rsidRPr="00FA171A">
        <w:rPr>
          <w:rFonts w:ascii="Times New Roman" w:hAnsi="Times New Roman" w:cs="Times New Roman"/>
          <w:bCs/>
          <w:color w:val="000000" w:themeColor="text1"/>
          <w:sz w:val="20"/>
          <w:szCs w:val="20"/>
          <w:lang w:val="en-US"/>
        </w:rPr>
        <w:t xml:space="preserve">DOI </w:t>
      </w:r>
      <w:r w:rsidRPr="00FA171A">
        <w:rPr>
          <w:rFonts w:ascii="Times New Roman" w:hAnsi="Times New Roman" w:cs="Times New Roman"/>
          <w:color w:val="000000" w:themeColor="text1"/>
          <w:sz w:val="20"/>
          <w:szCs w:val="20"/>
          <w:lang w:val="en-US"/>
        </w:rPr>
        <w:t>10.1051/e3sconf/202346203049</w:t>
      </w:r>
    </w:p>
    <w:p w14:paraId="546819DF" w14:textId="6F8C1A01" w:rsidR="005A6811" w:rsidRPr="00FA171A" w:rsidRDefault="005A6811" w:rsidP="00153ED4">
      <w:pPr>
        <w:shd w:val="clear" w:color="auto" w:fill="FFFFFF"/>
        <w:spacing w:after="0" w:line="240" w:lineRule="auto"/>
        <w:jc w:val="both"/>
        <w:rPr>
          <w:rFonts w:ascii="Times New Roman" w:eastAsia="Times New Roman" w:hAnsi="Times New Roman" w:cs="Times New Roman"/>
          <w:color w:val="000000" w:themeColor="text1"/>
          <w:sz w:val="20"/>
          <w:szCs w:val="20"/>
          <w:lang w:val="en-US" w:eastAsia="ru-RU"/>
        </w:rPr>
      </w:pPr>
      <w:r w:rsidRPr="00FA171A">
        <w:rPr>
          <w:rFonts w:ascii="Times New Roman" w:hAnsi="Times New Roman" w:cs="Times New Roman"/>
          <w:color w:val="000000" w:themeColor="text1"/>
          <w:sz w:val="20"/>
          <w:szCs w:val="20"/>
          <w:lang w:val="en-US"/>
        </w:rPr>
        <w:t>1</w:t>
      </w:r>
      <w:r w:rsidR="008A7075" w:rsidRPr="00FA171A">
        <w:rPr>
          <w:rFonts w:ascii="Times New Roman" w:hAnsi="Times New Roman" w:cs="Times New Roman"/>
          <w:color w:val="000000" w:themeColor="text1"/>
          <w:sz w:val="20"/>
          <w:szCs w:val="20"/>
          <w:lang w:val="en-US"/>
        </w:rPr>
        <w:t>7</w:t>
      </w:r>
      <w:r w:rsidRPr="00FA171A">
        <w:rPr>
          <w:rFonts w:ascii="Times New Roman" w:hAnsi="Times New Roman" w:cs="Times New Roman"/>
          <w:color w:val="000000" w:themeColor="text1"/>
          <w:sz w:val="20"/>
          <w:szCs w:val="20"/>
          <w:lang w:val="en-US"/>
        </w:rPr>
        <w:t>.</w:t>
      </w:r>
      <w:r w:rsidR="00821B1F" w:rsidRPr="00FA171A">
        <w:rPr>
          <w:rFonts w:ascii="Times New Roman" w:eastAsia="Times New Roman" w:hAnsi="Times New Roman" w:cs="Times New Roman"/>
          <w:color w:val="000000" w:themeColor="text1"/>
          <w:sz w:val="20"/>
          <w:szCs w:val="20"/>
          <w:lang w:val="en-US" w:eastAsia="ru-RU"/>
        </w:rPr>
        <w:t xml:space="preserve"> W. Booyse, D. N. Wilke, S. Heyns, Deep digital twins for detection, diagnostics and </w:t>
      </w:r>
      <w:proofErr w:type="gramStart"/>
      <w:r w:rsidR="00821B1F" w:rsidRPr="00FA171A">
        <w:rPr>
          <w:rFonts w:ascii="Times New Roman" w:eastAsia="Times New Roman" w:hAnsi="Times New Roman" w:cs="Times New Roman"/>
          <w:color w:val="000000" w:themeColor="text1"/>
          <w:sz w:val="20"/>
          <w:szCs w:val="20"/>
          <w:lang w:val="en-US" w:eastAsia="ru-RU"/>
        </w:rPr>
        <w:t>prognostics,Mech.</w:t>
      </w:r>
      <w:proofErr w:type="gramEnd"/>
      <w:r w:rsidR="00821B1F" w:rsidRPr="00FA171A">
        <w:rPr>
          <w:rFonts w:ascii="Times New Roman" w:eastAsia="Times New Roman" w:hAnsi="Times New Roman" w:cs="Times New Roman"/>
          <w:color w:val="000000" w:themeColor="text1"/>
          <w:sz w:val="20"/>
          <w:szCs w:val="20"/>
          <w:lang w:val="en-US" w:eastAsia="ru-RU"/>
        </w:rPr>
        <w:t xml:space="preserve"> Syst. Signal Process., 140 (2020), 106612 https://doi.org/10.1016/j.ymssp.2019.106612</w:t>
      </w:r>
    </w:p>
    <w:p w14:paraId="5C1AA97E" w14:textId="1163CB0A" w:rsidR="00821B1F" w:rsidRPr="00FA171A" w:rsidRDefault="005A6811" w:rsidP="00153ED4">
      <w:pPr>
        <w:shd w:val="clear" w:color="auto" w:fill="FFFFFF"/>
        <w:spacing w:after="0" w:line="240" w:lineRule="auto"/>
        <w:jc w:val="both"/>
        <w:rPr>
          <w:rFonts w:ascii="Times New Roman" w:eastAsia="Times New Roman" w:hAnsi="Times New Roman" w:cs="Times New Roman"/>
          <w:color w:val="000000" w:themeColor="text1"/>
          <w:sz w:val="20"/>
          <w:szCs w:val="20"/>
          <w:lang w:val="en-US" w:eastAsia="ru-RU"/>
        </w:rPr>
      </w:pPr>
      <w:r w:rsidRPr="00FA171A">
        <w:rPr>
          <w:rFonts w:ascii="Times New Roman" w:hAnsi="Times New Roman" w:cs="Times New Roman"/>
          <w:color w:val="000000" w:themeColor="text1"/>
          <w:sz w:val="20"/>
          <w:szCs w:val="20"/>
          <w:lang w:val="en-US"/>
        </w:rPr>
        <w:t>1</w:t>
      </w:r>
      <w:r w:rsidR="008A7075" w:rsidRPr="00FA171A">
        <w:rPr>
          <w:rFonts w:ascii="Times New Roman" w:hAnsi="Times New Roman" w:cs="Times New Roman"/>
          <w:color w:val="000000" w:themeColor="text1"/>
          <w:sz w:val="20"/>
          <w:szCs w:val="20"/>
          <w:lang w:val="en-US"/>
        </w:rPr>
        <w:t>8</w:t>
      </w:r>
      <w:r w:rsidRPr="00FA171A">
        <w:rPr>
          <w:rFonts w:ascii="Times New Roman" w:hAnsi="Times New Roman" w:cs="Times New Roman"/>
          <w:color w:val="000000" w:themeColor="text1"/>
          <w:sz w:val="20"/>
          <w:szCs w:val="20"/>
          <w:lang w:val="en-US"/>
        </w:rPr>
        <w:t>.</w:t>
      </w:r>
      <w:r w:rsidR="00821B1F" w:rsidRPr="00FA171A">
        <w:rPr>
          <w:rFonts w:ascii="Times New Roman" w:eastAsia="Times New Roman" w:hAnsi="Times New Roman" w:cs="Times New Roman"/>
          <w:color w:val="000000" w:themeColor="text1"/>
          <w:sz w:val="20"/>
          <w:szCs w:val="20"/>
          <w:lang w:val="en-US" w:eastAsia="ru-RU"/>
        </w:rPr>
        <w:t xml:space="preserve"> F. Tao, X. Sun, J. Cheng, Y. Zhu, W. Liu, Y. Wang, et al., 2023, MakeTwin: a reference</w:t>
      </w:r>
      <w:r w:rsidR="00153ED4" w:rsidRPr="00FA171A">
        <w:rPr>
          <w:rFonts w:ascii="Times New Roman" w:eastAsia="Times New Roman" w:hAnsi="Times New Roman" w:cs="Times New Roman"/>
          <w:color w:val="000000" w:themeColor="text1"/>
          <w:sz w:val="20"/>
          <w:szCs w:val="20"/>
          <w:lang w:val="en-US" w:eastAsia="ru-RU"/>
        </w:rPr>
        <w:t xml:space="preserve"> </w:t>
      </w:r>
      <w:r w:rsidR="00821B1F" w:rsidRPr="00FA171A">
        <w:rPr>
          <w:rFonts w:ascii="Times New Roman" w:eastAsia="Times New Roman" w:hAnsi="Times New Roman" w:cs="Times New Roman"/>
          <w:color w:val="000000" w:themeColor="text1"/>
          <w:sz w:val="20"/>
          <w:szCs w:val="20"/>
          <w:lang w:val="en-US" w:eastAsia="ru-RU"/>
        </w:rPr>
        <w:t>architecture for digital twin software platform, Chin. J. Aeronaut., in press, 2023.</w:t>
      </w:r>
    </w:p>
    <w:p w14:paraId="4FE44B7B" w14:textId="298DB7FC" w:rsidR="005A6811" w:rsidRPr="00FA171A" w:rsidRDefault="00821B1F" w:rsidP="00153ED4">
      <w:pPr>
        <w:shd w:val="clear" w:color="auto" w:fill="FFFFFF"/>
        <w:spacing w:after="0" w:line="240" w:lineRule="auto"/>
        <w:jc w:val="both"/>
        <w:rPr>
          <w:rFonts w:ascii="Times New Roman" w:eastAsia="Times New Roman" w:hAnsi="Times New Roman" w:cs="Times New Roman"/>
          <w:color w:val="000000" w:themeColor="text1"/>
          <w:sz w:val="20"/>
          <w:szCs w:val="20"/>
          <w:lang w:val="en-US" w:eastAsia="ru-RU"/>
        </w:rPr>
      </w:pPr>
      <w:r w:rsidRPr="00FA171A">
        <w:rPr>
          <w:rFonts w:ascii="Times New Roman" w:eastAsia="Times New Roman" w:hAnsi="Times New Roman" w:cs="Times New Roman"/>
          <w:color w:val="000000" w:themeColor="text1"/>
          <w:sz w:val="20"/>
          <w:szCs w:val="20"/>
          <w:lang w:val="en-US" w:eastAsia="ru-RU"/>
        </w:rPr>
        <w:t>https://doi.org/10.1016/j.cja.2023.05.002</w:t>
      </w:r>
      <w:bookmarkEnd w:id="0"/>
    </w:p>
    <w:sectPr w:rsidR="005A6811" w:rsidRPr="00FA171A" w:rsidSect="008D4658">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sus">
    <w15:presenceInfo w15:providerId="None" w15:userId="Asu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0CD"/>
    <w:rsid w:val="000078D7"/>
    <w:rsid w:val="00030568"/>
    <w:rsid w:val="000705BC"/>
    <w:rsid w:val="000755B0"/>
    <w:rsid w:val="000774E6"/>
    <w:rsid w:val="0009060D"/>
    <w:rsid w:val="000C6718"/>
    <w:rsid w:val="000F0D8C"/>
    <w:rsid w:val="001001FE"/>
    <w:rsid w:val="00105201"/>
    <w:rsid w:val="00112417"/>
    <w:rsid w:val="001219DE"/>
    <w:rsid w:val="00126BDC"/>
    <w:rsid w:val="0013531E"/>
    <w:rsid w:val="00153ED4"/>
    <w:rsid w:val="0015563A"/>
    <w:rsid w:val="00155C88"/>
    <w:rsid w:val="00160272"/>
    <w:rsid w:val="001618CE"/>
    <w:rsid w:val="00161BD8"/>
    <w:rsid w:val="00164EDE"/>
    <w:rsid w:val="001720B5"/>
    <w:rsid w:val="00186435"/>
    <w:rsid w:val="0019757B"/>
    <w:rsid w:val="00197D8A"/>
    <w:rsid w:val="001A3E53"/>
    <w:rsid w:val="001E515A"/>
    <w:rsid w:val="00206657"/>
    <w:rsid w:val="00212C05"/>
    <w:rsid w:val="00251072"/>
    <w:rsid w:val="00253B34"/>
    <w:rsid w:val="0027608D"/>
    <w:rsid w:val="002913D6"/>
    <w:rsid w:val="0029184A"/>
    <w:rsid w:val="002C48C6"/>
    <w:rsid w:val="0030363E"/>
    <w:rsid w:val="00313297"/>
    <w:rsid w:val="003275D5"/>
    <w:rsid w:val="00362CCF"/>
    <w:rsid w:val="00372ADC"/>
    <w:rsid w:val="00372BCB"/>
    <w:rsid w:val="00386A60"/>
    <w:rsid w:val="003A282F"/>
    <w:rsid w:val="003B0BB7"/>
    <w:rsid w:val="00411477"/>
    <w:rsid w:val="00417324"/>
    <w:rsid w:val="00420775"/>
    <w:rsid w:val="00420C5A"/>
    <w:rsid w:val="00486106"/>
    <w:rsid w:val="004A399F"/>
    <w:rsid w:val="004C12C4"/>
    <w:rsid w:val="00514766"/>
    <w:rsid w:val="005176C8"/>
    <w:rsid w:val="0052531D"/>
    <w:rsid w:val="00560C10"/>
    <w:rsid w:val="00571D03"/>
    <w:rsid w:val="005924A6"/>
    <w:rsid w:val="005A6811"/>
    <w:rsid w:val="005C2505"/>
    <w:rsid w:val="005C5F5A"/>
    <w:rsid w:val="005D1907"/>
    <w:rsid w:val="005E6932"/>
    <w:rsid w:val="00610914"/>
    <w:rsid w:val="006137A5"/>
    <w:rsid w:val="006230D9"/>
    <w:rsid w:val="006415BF"/>
    <w:rsid w:val="0065033D"/>
    <w:rsid w:val="00667284"/>
    <w:rsid w:val="00676BE0"/>
    <w:rsid w:val="006916A2"/>
    <w:rsid w:val="006A4643"/>
    <w:rsid w:val="006B2638"/>
    <w:rsid w:val="006C21BF"/>
    <w:rsid w:val="006D5E27"/>
    <w:rsid w:val="006F5729"/>
    <w:rsid w:val="00716EC0"/>
    <w:rsid w:val="00742544"/>
    <w:rsid w:val="00743F88"/>
    <w:rsid w:val="00761070"/>
    <w:rsid w:val="0076385F"/>
    <w:rsid w:val="00767749"/>
    <w:rsid w:val="00786521"/>
    <w:rsid w:val="007968D0"/>
    <w:rsid w:val="007B5702"/>
    <w:rsid w:val="007C596B"/>
    <w:rsid w:val="007E1299"/>
    <w:rsid w:val="00821B1F"/>
    <w:rsid w:val="00821B2F"/>
    <w:rsid w:val="008223BD"/>
    <w:rsid w:val="00827BD4"/>
    <w:rsid w:val="00832413"/>
    <w:rsid w:val="0085415A"/>
    <w:rsid w:val="008548AE"/>
    <w:rsid w:val="00856165"/>
    <w:rsid w:val="008610F7"/>
    <w:rsid w:val="008850A4"/>
    <w:rsid w:val="00886942"/>
    <w:rsid w:val="0089592A"/>
    <w:rsid w:val="008A4A60"/>
    <w:rsid w:val="008A7075"/>
    <w:rsid w:val="008C3604"/>
    <w:rsid w:val="008C487E"/>
    <w:rsid w:val="008D4658"/>
    <w:rsid w:val="008D7B48"/>
    <w:rsid w:val="008E62E0"/>
    <w:rsid w:val="008F2644"/>
    <w:rsid w:val="009146D8"/>
    <w:rsid w:val="009341CC"/>
    <w:rsid w:val="009410C6"/>
    <w:rsid w:val="00951614"/>
    <w:rsid w:val="0096198C"/>
    <w:rsid w:val="00964FCD"/>
    <w:rsid w:val="00973814"/>
    <w:rsid w:val="00977614"/>
    <w:rsid w:val="00983C2A"/>
    <w:rsid w:val="0099277C"/>
    <w:rsid w:val="009D326C"/>
    <w:rsid w:val="00A0389F"/>
    <w:rsid w:val="00A137CA"/>
    <w:rsid w:val="00A331C7"/>
    <w:rsid w:val="00A46195"/>
    <w:rsid w:val="00A4761A"/>
    <w:rsid w:val="00A60D42"/>
    <w:rsid w:val="00A74F20"/>
    <w:rsid w:val="00A83E74"/>
    <w:rsid w:val="00AA109D"/>
    <w:rsid w:val="00AA221C"/>
    <w:rsid w:val="00AA2773"/>
    <w:rsid w:val="00AB6CDC"/>
    <w:rsid w:val="00AD418E"/>
    <w:rsid w:val="00AE1D1B"/>
    <w:rsid w:val="00AE31E0"/>
    <w:rsid w:val="00AE666C"/>
    <w:rsid w:val="00AF1A31"/>
    <w:rsid w:val="00AF1BF6"/>
    <w:rsid w:val="00AF29A2"/>
    <w:rsid w:val="00B032DB"/>
    <w:rsid w:val="00B359C3"/>
    <w:rsid w:val="00B555E4"/>
    <w:rsid w:val="00B6492C"/>
    <w:rsid w:val="00B67C9C"/>
    <w:rsid w:val="00B80226"/>
    <w:rsid w:val="00B81829"/>
    <w:rsid w:val="00B94D99"/>
    <w:rsid w:val="00BB2740"/>
    <w:rsid w:val="00BB61F8"/>
    <w:rsid w:val="00BD0B46"/>
    <w:rsid w:val="00C11F87"/>
    <w:rsid w:val="00C16F66"/>
    <w:rsid w:val="00C60310"/>
    <w:rsid w:val="00C929CF"/>
    <w:rsid w:val="00CB46EC"/>
    <w:rsid w:val="00CC5E1D"/>
    <w:rsid w:val="00CF2C31"/>
    <w:rsid w:val="00CF6912"/>
    <w:rsid w:val="00D23ED7"/>
    <w:rsid w:val="00D31586"/>
    <w:rsid w:val="00D33DFB"/>
    <w:rsid w:val="00D37A12"/>
    <w:rsid w:val="00D91C1D"/>
    <w:rsid w:val="00D9674D"/>
    <w:rsid w:val="00DA0EDD"/>
    <w:rsid w:val="00DA35DE"/>
    <w:rsid w:val="00DC348F"/>
    <w:rsid w:val="00DC63B7"/>
    <w:rsid w:val="00E84123"/>
    <w:rsid w:val="00E927B2"/>
    <w:rsid w:val="00E929C9"/>
    <w:rsid w:val="00E977C4"/>
    <w:rsid w:val="00EA1661"/>
    <w:rsid w:val="00EB3A48"/>
    <w:rsid w:val="00EB5948"/>
    <w:rsid w:val="00EC21EA"/>
    <w:rsid w:val="00EC3FB5"/>
    <w:rsid w:val="00ED0DA0"/>
    <w:rsid w:val="00ED20CD"/>
    <w:rsid w:val="00ED40B2"/>
    <w:rsid w:val="00F000A1"/>
    <w:rsid w:val="00F2108A"/>
    <w:rsid w:val="00F247CB"/>
    <w:rsid w:val="00F471C3"/>
    <w:rsid w:val="00F62A0C"/>
    <w:rsid w:val="00F62B39"/>
    <w:rsid w:val="00F843BF"/>
    <w:rsid w:val="00F90B52"/>
    <w:rsid w:val="00FA171A"/>
    <w:rsid w:val="00FA6967"/>
    <w:rsid w:val="00FC6F81"/>
    <w:rsid w:val="00FD70FA"/>
    <w:rsid w:val="00FE1007"/>
    <w:rsid w:val="00FF29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E498F"/>
  <w15:chartTrackingRefBased/>
  <w15:docId w15:val="{C2AB86A3-DDAD-4B9A-A867-54B9AD66E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27608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D418E"/>
    <w:rPr>
      <w:color w:val="808080"/>
    </w:rPr>
  </w:style>
  <w:style w:type="table" w:styleId="a4">
    <w:name w:val="Table Grid"/>
    <w:basedOn w:val="a1"/>
    <w:uiPriority w:val="39"/>
    <w:rsid w:val="00EC21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ord">
    <w:name w:val="mord"/>
    <w:basedOn w:val="a0"/>
    <w:rsid w:val="0015563A"/>
  </w:style>
  <w:style w:type="character" w:styleId="a5">
    <w:name w:val="annotation reference"/>
    <w:basedOn w:val="a0"/>
    <w:uiPriority w:val="99"/>
    <w:semiHidden/>
    <w:unhideWhenUsed/>
    <w:rsid w:val="0027608D"/>
    <w:rPr>
      <w:sz w:val="16"/>
      <w:szCs w:val="16"/>
    </w:rPr>
  </w:style>
  <w:style w:type="paragraph" w:styleId="a6">
    <w:name w:val="annotation text"/>
    <w:basedOn w:val="a"/>
    <w:link w:val="a7"/>
    <w:uiPriority w:val="99"/>
    <w:semiHidden/>
    <w:unhideWhenUsed/>
    <w:rsid w:val="0027608D"/>
    <w:pPr>
      <w:spacing w:line="240" w:lineRule="auto"/>
    </w:pPr>
    <w:rPr>
      <w:sz w:val="20"/>
      <w:szCs w:val="20"/>
    </w:rPr>
  </w:style>
  <w:style w:type="character" w:customStyle="1" w:styleId="a7">
    <w:name w:val="Текст примечания Знак"/>
    <w:basedOn w:val="a0"/>
    <w:link w:val="a6"/>
    <w:uiPriority w:val="99"/>
    <w:semiHidden/>
    <w:rsid w:val="0027608D"/>
    <w:rPr>
      <w:sz w:val="20"/>
      <w:szCs w:val="20"/>
    </w:rPr>
  </w:style>
  <w:style w:type="paragraph" w:styleId="a8">
    <w:name w:val="annotation subject"/>
    <w:basedOn w:val="a6"/>
    <w:next w:val="a6"/>
    <w:link w:val="a9"/>
    <w:uiPriority w:val="99"/>
    <w:semiHidden/>
    <w:unhideWhenUsed/>
    <w:rsid w:val="0027608D"/>
    <w:rPr>
      <w:b/>
      <w:bCs/>
    </w:rPr>
  </w:style>
  <w:style w:type="character" w:customStyle="1" w:styleId="a9">
    <w:name w:val="Тема примечания Знак"/>
    <w:basedOn w:val="a7"/>
    <w:link w:val="a8"/>
    <w:uiPriority w:val="99"/>
    <w:semiHidden/>
    <w:rsid w:val="0027608D"/>
    <w:rPr>
      <w:b/>
      <w:bCs/>
      <w:sz w:val="20"/>
      <w:szCs w:val="20"/>
    </w:rPr>
  </w:style>
  <w:style w:type="paragraph" w:styleId="aa">
    <w:name w:val="Balloon Text"/>
    <w:basedOn w:val="a"/>
    <w:link w:val="ab"/>
    <w:uiPriority w:val="99"/>
    <w:semiHidden/>
    <w:unhideWhenUsed/>
    <w:rsid w:val="0027608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27608D"/>
    <w:rPr>
      <w:rFonts w:ascii="Segoe UI" w:hAnsi="Segoe UI" w:cs="Segoe UI"/>
      <w:sz w:val="18"/>
      <w:szCs w:val="18"/>
    </w:rPr>
  </w:style>
  <w:style w:type="character" w:customStyle="1" w:styleId="10">
    <w:name w:val="Заголовок 1 Знак"/>
    <w:basedOn w:val="a0"/>
    <w:link w:val="1"/>
    <w:uiPriority w:val="9"/>
    <w:rsid w:val="0027608D"/>
    <w:rPr>
      <w:rFonts w:asciiTheme="majorHAnsi" w:eastAsiaTheme="majorEastAsia" w:hAnsiTheme="majorHAnsi" w:cstheme="majorBidi"/>
      <w:color w:val="2F5496" w:themeColor="accent1" w:themeShade="BF"/>
      <w:sz w:val="32"/>
      <w:szCs w:val="32"/>
    </w:rPr>
  </w:style>
  <w:style w:type="character" w:styleId="ac">
    <w:name w:val="Strong"/>
    <w:basedOn w:val="a0"/>
    <w:uiPriority w:val="22"/>
    <w:qFormat/>
    <w:rsid w:val="00B94D99"/>
    <w:rPr>
      <w:b/>
      <w:bCs/>
    </w:rPr>
  </w:style>
  <w:style w:type="character" w:styleId="ad">
    <w:name w:val="Emphasis"/>
    <w:basedOn w:val="a0"/>
    <w:uiPriority w:val="20"/>
    <w:qFormat/>
    <w:rsid w:val="00571D03"/>
    <w:rPr>
      <w:i/>
      <w:iCs/>
    </w:rPr>
  </w:style>
  <w:style w:type="character" w:styleId="ae">
    <w:name w:val="Hyperlink"/>
    <w:basedOn w:val="a0"/>
    <w:uiPriority w:val="99"/>
    <w:unhideWhenUsed/>
    <w:rsid w:val="005A6811"/>
    <w:rPr>
      <w:color w:val="0563C1" w:themeColor="hyperlink"/>
      <w:u w:val="single"/>
    </w:rPr>
  </w:style>
  <w:style w:type="character" w:customStyle="1" w:styleId="11">
    <w:name w:val="Неразрешенное упоминание1"/>
    <w:basedOn w:val="a0"/>
    <w:uiPriority w:val="99"/>
    <w:semiHidden/>
    <w:unhideWhenUsed/>
    <w:rsid w:val="005A6811"/>
    <w:rPr>
      <w:color w:val="605E5C"/>
      <w:shd w:val="clear" w:color="auto" w:fill="E1DFDD"/>
    </w:rPr>
  </w:style>
  <w:style w:type="paragraph" w:customStyle="1" w:styleId="ds-markdown-paragraph">
    <w:name w:val="ds-markdown-paragraph"/>
    <w:basedOn w:val="a"/>
    <w:rsid w:val="006A46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katex-mathml">
    <w:name w:val="katex-mathml"/>
    <w:basedOn w:val="a0"/>
    <w:rsid w:val="007968D0"/>
  </w:style>
  <w:style w:type="character" w:customStyle="1" w:styleId="vlist-s">
    <w:name w:val="vlist-s"/>
    <w:basedOn w:val="a0"/>
    <w:rsid w:val="0085415A"/>
  </w:style>
  <w:style w:type="paragraph" w:styleId="af">
    <w:name w:val="Normal (Web)"/>
    <w:basedOn w:val="a"/>
    <w:uiPriority w:val="99"/>
    <w:unhideWhenUsed/>
    <w:rsid w:val="00007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uthorName">
    <w:name w:val="Author Name"/>
    <w:basedOn w:val="a"/>
    <w:next w:val="AuthorAffiliation"/>
    <w:rsid w:val="00EC3FB5"/>
    <w:pPr>
      <w:spacing w:before="360" w:after="360" w:line="240" w:lineRule="auto"/>
      <w:jc w:val="center"/>
    </w:pPr>
    <w:rPr>
      <w:rFonts w:ascii="Times New Roman" w:eastAsia="Times New Roman" w:hAnsi="Times New Roman" w:cs="Times New Roman"/>
      <w:sz w:val="28"/>
      <w:szCs w:val="20"/>
      <w:lang w:val="en-US"/>
    </w:rPr>
  </w:style>
  <w:style w:type="paragraph" w:customStyle="1" w:styleId="AuthorAffiliation">
    <w:name w:val="Author Affiliation"/>
    <w:basedOn w:val="a"/>
    <w:rsid w:val="00EC3FB5"/>
    <w:pPr>
      <w:spacing w:after="0" w:line="240" w:lineRule="auto"/>
      <w:jc w:val="center"/>
    </w:pPr>
    <w:rPr>
      <w:rFonts w:ascii="Times New Roman" w:eastAsia="Times New Roman" w:hAnsi="Times New Roman" w:cs="Times New Roman"/>
      <w:i/>
      <w:sz w:val="20"/>
      <w:szCs w:val="20"/>
      <w:lang w:val="en-US"/>
    </w:rPr>
  </w:style>
  <w:style w:type="character" w:customStyle="1" w:styleId="2">
    <w:name w:val="Неразрешенное упоминание2"/>
    <w:basedOn w:val="a0"/>
    <w:uiPriority w:val="99"/>
    <w:semiHidden/>
    <w:unhideWhenUsed/>
    <w:rsid w:val="00FA17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859155">
      <w:bodyDiv w:val="1"/>
      <w:marLeft w:val="0"/>
      <w:marRight w:val="0"/>
      <w:marTop w:val="0"/>
      <w:marBottom w:val="0"/>
      <w:divBdr>
        <w:top w:val="none" w:sz="0" w:space="0" w:color="auto"/>
        <w:left w:val="none" w:sz="0" w:space="0" w:color="auto"/>
        <w:bottom w:val="none" w:sz="0" w:space="0" w:color="auto"/>
        <w:right w:val="none" w:sz="0" w:space="0" w:color="auto"/>
      </w:divBdr>
    </w:div>
    <w:div w:id="74982707">
      <w:bodyDiv w:val="1"/>
      <w:marLeft w:val="0"/>
      <w:marRight w:val="0"/>
      <w:marTop w:val="0"/>
      <w:marBottom w:val="0"/>
      <w:divBdr>
        <w:top w:val="none" w:sz="0" w:space="0" w:color="auto"/>
        <w:left w:val="none" w:sz="0" w:space="0" w:color="auto"/>
        <w:bottom w:val="none" w:sz="0" w:space="0" w:color="auto"/>
        <w:right w:val="none" w:sz="0" w:space="0" w:color="auto"/>
      </w:divBdr>
    </w:div>
    <w:div w:id="164781886">
      <w:bodyDiv w:val="1"/>
      <w:marLeft w:val="0"/>
      <w:marRight w:val="0"/>
      <w:marTop w:val="0"/>
      <w:marBottom w:val="0"/>
      <w:divBdr>
        <w:top w:val="none" w:sz="0" w:space="0" w:color="auto"/>
        <w:left w:val="none" w:sz="0" w:space="0" w:color="auto"/>
        <w:bottom w:val="none" w:sz="0" w:space="0" w:color="auto"/>
        <w:right w:val="none" w:sz="0" w:space="0" w:color="auto"/>
      </w:divBdr>
    </w:div>
    <w:div w:id="167721873">
      <w:bodyDiv w:val="1"/>
      <w:marLeft w:val="0"/>
      <w:marRight w:val="0"/>
      <w:marTop w:val="0"/>
      <w:marBottom w:val="0"/>
      <w:divBdr>
        <w:top w:val="none" w:sz="0" w:space="0" w:color="auto"/>
        <w:left w:val="none" w:sz="0" w:space="0" w:color="auto"/>
        <w:bottom w:val="none" w:sz="0" w:space="0" w:color="auto"/>
        <w:right w:val="none" w:sz="0" w:space="0" w:color="auto"/>
      </w:divBdr>
    </w:div>
    <w:div w:id="182206466">
      <w:bodyDiv w:val="1"/>
      <w:marLeft w:val="0"/>
      <w:marRight w:val="0"/>
      <w:marTop w:val="0"/>
      <w:marBottom w:val="0"/>
      <w:divBdr>
        <w:top w:val="none" w:sz="0" w:space="0" w:color="auto"/>
        <w:left w:val="none" w:sz="0" w:space="0" w:color="auto"/>
        <w:bottom w:val="none" w:sz="0" w:space="0" w:color="auto"/>
        <w:right w:val="none" w:sz="0" w:space="0" w:color="auto"/>
      </w:divBdr>
    </w:div>
    <w:div w:id="241909336">
      <w:bodyDiv w:val="1"/>
      <w:marLeft w:val="0"/>
      <w:marRight w:val="0"/>
      <w:marTop w:val="0"/>
      <w:marBottom w:val="0"/>
      <w:divBdr>
        <w:top w:val="none" w:sz="0" w:space="0" w:color="auto"/>
        <w:left w:val="none" w:sz="0" w:space="0" w:color="auto"/>
        <w:bottom w:val="none" w:sz="0" w:space="0" w:color="auto"/>
        <w:right w:val="none" w:sz="0" w:space="0" w:color="auto"/>
      </w:divBdr>
    </w:div>
    <w:div w:id="254748368">
      <w:bodyDiv w:val="1"/>
      <w:marLeft w:val="0"/>
      <w:marRight w:val="0"/>
      <w:marTop w:val="0"/>
      <w:marBottom w:val="0"/>
      <w:divBdr>
        <w:top w:val="none" w:sz="0" w:space="0" w:color="auto"/>
        <w:left w:val="none" w:sz="0" w:space="0" w:color="auto"/>
        <w:bottom w:val="none" w:sz="0" w:space="0" w:color="auto"/>
        <w:right w:val="none" w:sz="0" w:space="0" w:color="auto"/>
      </w:divBdr>
    </w:div>
    <w:div w:id="330916304">
      <w:bodyDiv w:val="1"/>
      <w:marLeft w:val="0"/>
      <w:marRight w:val="0"/>
      <w:marTop w:val="0"/>
      <w:marBottom w:val="0"/>
      <w:divBdr>
        <w:top w:val="none" w:sz="0" w:space="0" w:color="auto"/>
        <w:left w:val="none" w:sz="0" w:space="0" w:color="auto"/>
        <w:bottom w:val="none" w:sz="0" w:space="0" w:color="auto"/>
        <w:right w:val="none" w:sz="0" w:space="0" w:color="auto"/>
      </w:divBdr>
    </w:div>
    <w:div w:id="380250477">
      <w:bodyDiv w:val="1"/>
      <w:marLeft w:val="0"/>
      <w:marRight w:val="0"/>
      <w:marTop w:val="0"/>
      <w:marBottom w:val="0"/>
      <w:divBdr>
        <w:top w:val="none" w:sz="0" w:space="0" w:color="auto"/>
        <w:left w:val="none" w:sz="0" w:space="0" w:color="auto"/>
        <w:bottom w:val="none" w:sz="0" w:space="0" w:color="auto"/>
        <w:right w:val="none" w:sz="0" w:space="0" w:color="auto"/>
      </w:divBdr>
    </w:div>
    <w:div w:id="481822256">
      <w:bodyDiv w:val="1"/>
      <w:marLeft w:val="0"/>
      <w:marRight w:val="0"/>
      <w:marTop w:val="0"/>
      <w:marBottom w:val="0"/>
      <w:divBdr>
        <w:top w:val="none" w:sz="0" w:space="0" w:color="auto"/>
        <w:left w:val="none" w:sz="0" w:space="0" w:color="auto"/>
        <w:bottom w:val="none" w:sz="0" w:space="0" w:color="auto"/>
        <w:right w:val="none" w:sz="0" w:space="0" w:color="auto"/>
      </w:divBdr>
    </w:div>
    <w:div w:id="524638550">
      <w:bodyDiv w:val="1"/>
      <w:marLeft w:val="0"/>
      <w:marRight w:val="0"/>
      <w:marTop w:val="0"/>
      <w:marBottom w:val="0"/>
      <w:divBdr>
        <w:top w:val="none" w:sz="0" w:space="0" w:color="auto"/>
        <w:left w:val="none" w:sz="0" w:space="0" w:color="auto"/>
        <w:bottom w:val="none" w:sz="0" w:space="0" w:color="auto"/>
        <w:right w:val="none" w:sz="0" w:space="0" w:color="auto"/>
      </w:divBdr>
    </w:div>
    <w:div w:id="608776244">
      <w:bodyDiv w:val="1"/>
      <w:marLeft w:val="0"/>
      <w:marRight w:val="0"/>
      <w:marTop w:val="0"/>
      <w:marBottom w:val="0"/>
      <w:divBdr>
        <w:top w:val="none" w:sz="0" w:space="0" w:color="auto"/>
        <w:left w:val="none" w:sz="0" w:space="0" w:color="auto"/>
        <w:bottom w:val="none" w:sz="0" w:space="0" w:color="auto"/>
        <w:right w:val="none" w:sz="0" w:space="0" w:color="auto"/>
      </w:divBdr>
    </w:div>
    <w:div w:id="625741603">
      <w:bodyDiv w:val="1"/>
      <w:marLeft w:val="0"/>
      <w:marRight w:val="0"/>
      <w:marTop w:val="0"/>
      <w:marBottom w:val="0"/>
      <w:divBdr>
        <w:top w:val="none" w:sz="0" w:space="0" w:color="auto"/>
        <w:left w:val="none" w:sz="0" w:space="0" w:color="auto"/>
        <w:bottom w:val="none" w:sz="0" w:space="0" w:color="auto"/>
        <w:right w:val="none" w:sz="0" w:space="0" w:color="auto"/>
      </w:divBdr>
      <w:divsChild>
        <w:div w:id="927931395">
          <w:marLeft w:val="0"/>
          <w:marRight w:val="0"/>
          <w:marTop w:val="0"/>
          <w:marBottom w:val="0"/>
          <w:divBdr>
            <w:top w:val="none" w:sz="0" w:space="0" w:color="auto"/>
            <w:left w:val="none" w:sz="0" w:space="0" w:color="auto"/>
            <w:bottom w:val="none" w:sz="0" w:space="0" w:color="auto"/>
            <w:right w:val="none" w:sz="0" w:space="0" w:color="auto"/>
          </w:divBdr>
          <w:divsChild>
            <w:div w:id="200743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543166">
      <w:bodyDiv w:val="1"/>
      <w:marLeft w:val="0"/>
      <w:marRight w:val="0"/>
      <w:marTop w:val="0"/>
      <w:marBottom w:val="0"/>
      <w:divBdr>
        <w:top w:val="none" w:sz="0" w:space="0" w:color="auto"/>
        <w:left w:val="none" w:sz="0" w:space="0" w:color="auto"/>
        <w:bottom w:val="none" w:sz="0" w:space="0" w:color="auto"/>
        <w:right w:val="none" w:sz="0" w:space="0" w:color="auto"/>
      </w:divBdr>
    </w:div>
    <w:div w:id="806357114">
      <w:bodyDiv w:val="1"/>
      <w:marLeft w:val="0"/>
      <w:marRight w:val="0"/>
      <w:marTop w:val="0"/>
      <w:marBottom w:val="0"/>
      <w:divBdr>
        <w:top w:val="none" w:sz="0" w:space="0" w:color="auto"/>
        <w:left w:val="none" w:sz="0" w:space="0" w:color="auto"/>
        <w:bottom w:val="none" w:sz="0" w:space="0" w:color="auto"/>
        <w:right w:val="none" w:sz="0" w:space="0" w:color="auto"/>
      </w:divBdr>
    </w:div>
    <w:div w:id="851919757">
      <w:bodyDiv w:val="1"/>
      <w:marLeft w:val="0"/>
      <w:marRight w:val="0"/>
      <w:marTop w:val="0"/>
      <w:marBottom w:val="0"/>
      <w:divBdr>
        <w:top w:val="none" w:sz="0" w:space="0" w:color="auto"/>
        <w:left w:val="none" w:sz="0" w:space="0" w:color="auto"/>
        <w:bottom w:val="none" w:sz="0" w:space="0" w:color="auto"/>
        <w:right w:val="none" w:sz="0" w:space="0" w:color="auto"/>
      </w:divBdr>
    </w:div>
    <w:div w:id="873231986">
      <w:bodyDiv w:val="1"/>
      <w:marLeft w:val="0"/>
      <w:marRight w:val="0"/>
      <w:marTop w:val="0"/>
      <w:marBottom w:val="0"/>
      <w:divBdr>
        <w:top w:val="none" w:sz="0" w:space="0" w:color="auto"/>
        <w:left w:val="none" w:sz="0" w:space="0" w:color="auto"/>
        <w:bottom w:val="none" w:sz="0" w:space="0" w:color="auto"/>
        <w:right w:val="none" w:sz="0" w:space="0" w:color="auto"/>
      </w:divBdr>
    </w:div>
    <w:div w:id="882137097">
      <w:bodyDiv w:val="1"/>
      <w:marLeft w:val="0"/>
      <w:marRight w:val="0"/>
      <w:marTop w:val="0"/>
      <w:marBottom w:val="0"/>
      <w:divBdr>
        <w:top w:val="none" w:sz="0" w:space="0" w:color="auto"/>
        <w:left w:val="none" w:sz="0" w:space="0" w:color="auto"/>
        <w:bottom w:val="none" w:sz="0" w:space="0" w:color="auto"/>
        <w:right w:val="none" w:sz="0" w:space="0" w:color="auto"/>
      </w:divBdr>
    </w:div>
    <w:div w:id="899092561">
      <w:bodyDiv w:val="1"/>
      <w:marLeft w:val="0"/>
      <w:marRight w:val="0"/>
      <w:marTop w:val="0"/>
      <w:marBottom w:val="0"/>
      <w:divBdr>
        <w:top w:val="none" w:sz="0" w:space="0" w:color="auto"/>
        <w:left w:val="none" w:sz="0" w:space="0" w:color="auto"/>
        <w:bottom w:val="none" w:sz="0" w:space="0" w:color="auto"/>
        <w:right w:val="none" w:sz="0" w:space="0" w:color="auto"/>
      </w:divBdr>
    </w:div>
    <w:div w:id="934556932">
      <w:bodyDiv w:val="1"/>
      <w:marLeft w:val="0"/>
      <w:marRight w:val="0"/>
      <w:marTop w:val="0"/>
      <w:marBottom w:val="0"/>
      <w:divBdr>
        <w:top w:val="none" w:sz="0" w:space="0" w:color="auto"/>
        <w:left w:val="none" w:sz="0" w:space="0" w:color="auto"/>
        <w:bottom w:val="none" w:sz="0" w:space="0" w:color="auto"/>
        <w:right w:val="none" w:sz="0" w:space="0" w:color="auto"/>
      </w:divBdr>
    </w:div>
    <w:div w:id="985740972">
      <w:bodyDiv w:val="1"/>
      <w:marLeft w:val="0"/>
      <w:marRight w:val="0"/>
      <w:marTop w:val="0"/>
      <w:marBottom w:val="0"/>
      <w:divBdr>
        <w:top w:val="none" w:sz="0" w:space="0" w:color="auto"/>
        <w:left w:val="none" w:sz="0" w:space="0" w:color="auto"/>
        <w:bottom w:val="none" w:sz="0" w:space="0" w:color="auto"/>
        <w:right w:val="none" w:sz="0" w:space="0" w:color="auto"/>
      </w:divBdr>
    </w:div>
    <w:div w:id="1025250106">
      <w:bodyDiv w:val="1"/>
      <w:marLeft w:val="0"/>
      <w:marRight w:val="0"/>
      <w:marTop w:val="0"/>
      <w:marBottom w:val="0"/>
      <w:divBdr>
        <w:top w:val="none" w:sz="0" w:space="0" w:color="auto"/>
        <w:left w:val="none" w:sz="0" w:space="0" w:color="auto"/>
        <w:bottom w:val="none" w:sz="0" w:space="0" w:color="auto"/>
        <w:right w:val="none" w:sz="0" w:space="0" w:color="auto"/>
      </w:divBdr>
    </w:div>
    <w:div w:id="1037655274">
      <w:bodyDiv w:val="1"/>
      <w:marLeft w:val="0"/>
      <w:marRight w:val="0"/>
      <w:marTop w:val="0"/>
      <w:marBottom w:val="0"/>
      <w:divBdr>
        <w:top w:val="none" w:sz="0" w:space="0" w:color="auto"/>
        <w:left w:val="none" w:sz="0" w:space="0" w:color="auto"/>
        <w:bottom w:val="none" w:sz="0" w:space="0" w:color="auto"/>
        <w:right w:val="none" w:sz="0" w:space="0" w:color="auto"/>
      </w:divBdr>
    </w:div>
    <w:div w:id="1053122327">
      <w:bodyDiv w:val="1"/>
      <w:marLeft w:val="0"/>
      <w:marRight w:val="0"/>
      <w:marTop w:val="0"/>
      <w:marBottom w:val="0"/>
      <w:divBdr>
        <w:top w:val="none" w:sz="0" w:space="0" w:color="auto"/>
        <w:left w:val="none" w:sz="0" w:space="0" w:color="auto"/>
        <w:bottom w:val="none" w:sz="0" w:space="0" w:color="auto"/>
        <w:right w:val="none" w:sz="0" w:space="0" w:color="auto"/>
      </w:divBdr>
    </w:div>
    <w:div w:id="1126310865">
      <w:bodyDiv w:val="1"/>
      <w:marLeft w:val="0"/>
      <w:marRight w:val="0"/>
      <w:marTop w:val="0"/>
      <w:marBottom w:val="0"/>
      <w:divBdr>
        <w:top w:val="none" w:sz="0" w:space="0" w:color="auto"/>
        <w:left w:val="none" w:sz="0" w:space="0" w:color="auto"/>
        <w:bottom w:val="none" w:sz="0" w:space="0" w:color="auto"/>
        <w:right w:val="none" w:sz="0" w:space="0" w:color="auto"/>
      </w:divBdr>
    </w:div>
    <w:div w:id="1147089022">
      <w:bodyDiv w:val="1"/>
      <w:marLeft w:val="0"/>
      <w:marRight w:val="0"/>
      <w:marTop w:val="0"/>
      <w:marBottom w:val="0"/>
      <w:divBdr>
        <w:top w:val="none" w:sz="0" w:space="0" w:color="auto"/>
        <w:left w:val="none" w:sz="0" w:space="0" w:color="auto"/>
        <w:bottom w:val="none" w:sz="0" w:space="0" w:color="auto"/>
        <w:right w:val="none" w:sz="0" w:space="0" w:color="auto"/>
      </w:divBdr>
    </w:div>
    <w:div w:id="1160317704">
      <w:bodyDiv w:val="1"/>
      <w:marLeft w:val="0"/>
      <w:marRight w:val="0"/>
      <w:marTop w:val="0"/>
      <w:marBottom w:val="0"/>
      <w:divBdr>
        <w:top w:val="none" w:sz="0" w:space="0" w:color="auto"/>
        <w:left w:val="none" w:sz="0" w:space="0" w:color="auto"/>
        <w:bottom w:val="none" w:sz="0" w:space="0" w:color="auto"/>
        <w:right w:val="none" w:sz="0" w:space="0" w:color="auto"/>
      </w:divBdr>
    </w:div>
    <w:div w:id="1317025926">
      <w:bodyDiv w:val="1"/>
      <w:marLeft w:val="0"/>
      <w:marRight w:val="0"/>
      <w:marTop w:val="0"/>
      <w:marBottom w:val="0"/>
      <w:divBdr>
        <w:top w:val="none" w:sz="0" w:space="0" w:color="auto"/>
        <w:left w:val="none" w:sz="0" w:space="0" w:color="auto"/>
        <w:bottom w:val="none" w:sz="0" w:space="0" w:color="auto"/>
        <w:right w:val="none" w:sz="0" w:space="0" w:color="auto"/>
      </w:divBdr>
    </w:div>
    <w:div w:id="1343050653">
      <w:bodyDiv w:val="1"/>
      <w:marLeft w:val="0"/>
      <w:marRight w:val="0"/>
      <w:marTop w:val="0"/>
      <w:marBottom w:val="0"/>
      <w:divBdr>
        <w:top w:val="none" w:sz="0" w:space="0" w:color="auto"/>
        <w:left w:val="none" w:sz="0" w:space="0" w:color="auto"/>
        <w:bottom w:val="none" w:sz="0" w:space="0" w:color="auto"/>
        <w:right w:val="none" w:sz="0" w:space="0" w:color="auto"/>
      </w:divBdr>
      <w:divsChild>
        <w:div w:id="508566235">
          <w:marLeft w:val="0"/>
          <w:marRight w:val="0"/>
          <w:marTop w:val="0"/>
          <w:marBottom w:val="0"/>
          <w:divBdr>
            <w:top w:val="none" w:sz="0" w:space="0" w:color="auto"/>
            <w:left w:val="none" w:sz="0" w:space="0" w:color="auto"/>
            <w:bottom w:val="none" w:sz="0" w:space="0" w:color="auto"/>
            <w:right w:val="none" w:sz="0" w:space="0" w:color="auto"/>
          </w:divBdr>
          <w:divsChild>
            <w:div w:id="91810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245557">
      <w:bodyDiv w:val="1"/>
      <w:marLeft w:val="0"/>
      <w:marRight w:val="0"/>
      <w:marTop w:val="0"/>
      <w:marBottom w:val="0"/>
      <w:divBdr>
        <w:top w:val="none" w:sz="0" w:space="0" w:color="auto"/>
        <w:left w:val="none" w:sz="0" w:space="0" w:color="auto"/>
        <w:bottom w:val="none" w:sz="0" w:space="0" w:color="auto"/>
        <w:right w:val="none" w:sz="0" w:space="0" w:color="auto"/>
      </w:divBdr>
    </w:div>
    <w:div w:id="1454783382">
      <w:bodyDiv w:val="1"/>
      <w:marLeft w:val="0"/>
      <w:marRight w:val="0"/>
      <w:marTop w:val="0"/>
      <w:marBottom w:val="0"/>
      <w:divBdr>
        <w:top w:val="none" w:sz="0" w:space="0" w:color="auto"/>
        <w:left w:val="none" w:sz="0" w:space="0" w:color="auto"/>
        <w:bottom w:val="none" w:sz="0" w:space="0" w:color="auto"/>
        <w:right w:val="none" w:sz="0" w:space="0" w:color="auto"/>
      </w:divBdr>
      <w:divsChild>
        <w:div w:id="644773488">
          <w:marLeft w:val="0"/>
          <w:marRight w:val="0"/>
          <w:marTop w:val="0"/>
          <w:marBottom w:val="0"/>
          <w:divBdr>
            <w:top w:val="none" w:sz="0" w:space="0" w:color="auto"/>
            <w:left w:val="none" w:sz="0" w:space="0" w:color="auto"/>
            <w:bottom w:val="none" w:sz="0" w:space="0" w:color="auto"/>
            <w:right w:val="none" w:sz="0" w:space="0" w:color="auto"/>
          </w:divBdr>
          <w:divsChild>
            <w:div w:id="37893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757579">
      <w:bodyDiv w:val="1"/>
      <w:marLeft w:val="0"/>
      <w:marRight w:val="0"/>
      <w:marTop w:val="0"/>
      <w:marBottom w:val="0"/>
      <w:divBdr>
        <w:top w:val="none" w:sz="0" w:space="0" w:color="auto"/>
        <w:left w:val="none" w:sz="0" w:space="0" w:color="auto"/>
        <w:bottom w:val="none" w:sz="0" w:space="0" w:color="auto"/>
        <w:right w:val="none" w:sz="0" w:space="0" w:color="auto"/>
      </w:divBdr>
    </w:div>
    <w:div w:id="1611622613">
      <w:bodyDiv w:val="1"/>
      <w:marLeft w:val="0"/>
      <w:marRight w:val="0"/>
      <w:marTop w:val="0"/>
      <w:marBottom w:val="0"/>
      <w:divBdr>
        <w:top w:val="none" w:sz="0" w:space="0" w:color="auto"/>
        <w:left w:val="none" w:sz="0" w:space="0" w:color="auto"/>
        <w:bottom w:val="none" w:sz="0" w:space="0" w:color="auto"/>
        <w:right w:val="none" w:sz="0" w:space="0" w:color="auto"/>
      </w:divBdr>
    </w:div>
    <w:div w:id="1643734745">
      <w:bodyDiv w:val="1"/>
      <w:marLeft w:val="0"/>
      <w:marRight w:val="0"/>
      <w:marTop w:val="0"/>
      <w:marBottom w:val="0"/>
      <w:divBdr>
        <w:top w:val="none" w:sz="0" w:space="0" w:color="auto"/>
        <w:left w:val="none" w:sz="0" w:space="0" w:color="auto"/>
        <w:bottom w:val="none" w:sz="0" w:space="0" w:color="auto"/>
        <w:right w:val="none" w:sz="0" w:space="0" w:color="auto"/>
      </w:divBdr>
    </w:div>
    <w:div w:id="1699815990">
      <w:bodyDiv w:val="1"/>
      <w:marLeft w:val="0"/>
      <w:marRight w:val="0"/>
      <w:marTop w:val="0"/>
      <w:marBottom w:val="0"/>
      <w:divBdr>
        <w:top w:val="none" w:sz="0" w:space="0" w:color="auto"/>
        <w:left w:val="none" w:sz="0" w:space="0" w:color="auto"/>
        <w:bottom w:val="none" w:sz="0" w:space="0" w:color="auto"/>
        <w:right w:val="none" w:sz="0" w:space="0" w:color="auto"/>
      </w:divBdr>
    </w:div>
    <w:div w:id="1775133615">
      <w:bodyDiv w:val="1"/>
      <w:marLeft w:val="0"/>
      <w:marRight w:val="0"/>
      <w:marTop w:val="0"/>
      <w:marBottom w:val="0"/>
      <w:divBdr>
        <w:top w:val="none" w:sz="0" w:space="0" w:color="auto"/>
        <w:left w:val="none" w:sz="0" w:space="0" w:color="auto"/>
        <w:bottom w:val="none" w:sz="0" w:space="0" w:color="auto"/>
        <w:right w:val="none" w:sz="0" w:space="0" w:color="auto"/>
      </w:divBdr>
    </w:div>
    <w:div w:id="1820733222">
      <w:bodyDiv w:val="1"/>
      <w:marLeft w:val="0"/>
      <w:marRight w:val="0"/>
      <w:marTop w:val="0"/>
      <w:marBottom w:val="0"/>
      <w:divBdr>
        <w:top w:val="none" w:sz="0" w:space="0" w:color="auto"/>
        <w:left w:val="none" w:sz="0" w:space="0" w:color="auto"/>
        <w:bottom w:val="none" w:sz="0" w:space="0" w:color="auto"/>
        <w:right w:val="none" w:sz="0" w:space="0" w:color="auto"/>
      </w:divBdr>
    </w:div>
    <w:div w:id="1836384593">
      <w:bodyDiv w:val="1"/>
      <w:marLeft w:val="0"/>
      <w:marRight w:val="0"/>
      <w:marTop w:val="0"/>
      <w:marBottom w:val="0"/>
      <w:divBdr>
        <w:top w:val="none" w:sz="0" w:space="0" w:color="auto"/>
        <w:left w:val="none" w:sz="0" w:space="0" w:color="auto"/>
        <w:bottom w:val="none" w:sz="0" w:space="0" w:color="auto"/>
        <w:right w:val="none" w:sz="0" w:space="0" w:color="auto"/>
      </w:divBdr>
    </w:div>
    <w:div w:id="1909418620">
      <w:bodyDiv w:val="1"/>
      <w:marLeft w:val="0"/>
      <w:marRight w:val="0"/>
      <w:marTop w:val="0"/>
      <w:marBottom w:val="0"/>
      <w:divBdr>
        <w:top w:val="none" w:sz="0" w:space="0" w:color="auto"/>
        <w:left w:val="none" w:sz="0" w:space="0" w:color="auto"/>
        <w:bottom w:val="none" w:sz="0" w:space="0" w:color="auto"/>
        <w:right w:val="none" w:sz="0" w:space="0" w:color="auto"/>
      </w:divBdr>
    </w:div>
    <w:div w:id="1967196031">
      <w:bodyDiv w:val="1"/>
      <w:marLeft w:val="0"/>
      <w:marRight w:val="0"/>
      <w:marTop w:val="0"/>
      <w:marBottom w:val="0"/>
      <w:divBdr>
        <w:top w:val="none" w:sz="0" w:space="0" w:color="auto"/>
        <w:left w:val="none" w:sz="0" w:space="0" w:color="auto"/>
        <w:bottom w:val="none" w:sz="0" w:space="0" w:color="auto"/>
        <w:right w:val="none" w:sz="0" w:space="0" w:color="auto"/>
      </w:divBdr>
    </w:div>
    <w:div w:id="1971979988">
      <w:bodyDiv w:val="1"/>
      <w:marLeft w:val="0"/>
      <w:marRight w:val="0"/>
      <w:marTop w:val="0"/>
      <w:marBottom w:val="0"/>
      <w:divBdr>
        <w:top w:val="none" w:sz="0" w:space="0" w:color="auto"/>
        <w:left w:val="none" w:sz="0" w:space="0" w:color="auto"/>
        <w:bottom w:val="none" w:sz="0" w:space="0" w:color="auto"/>
        <w:right w:val="none" w:sz="0" w:space="0" w:color="auto"/>
      </w:divBdr>
      <w:divsChild>
        <w:div w:id="1274553662">
          <w:marLeft w:val="0"/>
          <w:marRight w:val="0"/>
          <w:marTop w:val="0"/>
          <w:marBottom w:val="0"/>
          <w:divBdr>
            <w:top w:val="none" w:sz="0" w:space="0" w:color="auto"/>
            <w:left w:val="none" w:sz="0" w:space="0" w:color="auto"/>
            <w:bottom w:val="none" w:sz="0" w:space="0" w:color="auto"/>
            <w:right w:val="none" w:sz="0" w:space="0" w:color="auto"/>
          </w:divBdr>
          <w:divsChild>
            <w:div w:id="2125540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535683">
      <w:bodyDiv w:val="1"/>
      <w:marLeft w:val="0"/>
      <w:marRight w:val="0"/>
      <w:marTop w:val="0"/>
      <w:marBottom w:val="0"/>
      <w:divBdr>
        <w:top w:val="none" w:sz="0" w:space="0" w:color="auto"/>
        <w:left w:val="none" w:sz="0" w:space="0" w:color="auto"/>
        <w:bottom w:val="none" w:sz="0" w:space="0" w:color="auto"/>
        <w:right w:val="none" w:sz="0" w:space="0" w:color="auto"/>
      </w:divBdr>
    </w:div>
    <w:div w:id="2053454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hyperlink" Target="mailto:rahmat1959@mail.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D8732D-D666-45CD-933B-FEC1ECE87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2671</TotalTime>
  <Pages>7</Pages>
  <Words>4396</Words>
  <Characters>25058</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Пользователь</cp:lastModifiedBy>
  <cp:revision>76</cp:revision>
  <dcterms:created xsi:type="dcterms:W3CDTF">2025-04-19T13:11:00Z</dcterms:created>
  <dcterms:modified xsi:type="dcterms:W3CDTF">2026-01-08T11:07:00Z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-1637530152</vt:i4>
  </property>
</Properties>
</file>